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74E" w:rsidRPr="0015256B" w:rsidRDefault="0011174E" w:rsidP="00B1404D">
      <w:pPr>
        <w:pStyle w:val="Textoindependiente3"/>
        <w:rPr>
          <w:sz w:val="20"/>
          <w:szCs w:val="20"/>
        </w:rPr>
      </w:pPr>
      <w:r w:rsidRPr="0040293F">
        <w:rPr>
          <w:sz w:val="20"/>
          <w:szCs w:val="20"/>
        </w:rPr>
        <w:t>CONTRATO PARA LA REALIZAC</w:t>
      </w:r>
      <w:r>
        <w:rPr>
          <w:sz w:val="20"/>
          <w:szCs w:val="20"/>
        </w:rPr>
        <w:t xml:space="preserve">IÓN DE LA ACCIÓN </w:t>
      </w:r>
      <w:r w:rsidRPr="0015256B">
        <w:rPr>
          <w:sz w:val="20"/>
          <w:szCs w:val="20"/>
        </w:rPr>
        <w:t>EN EL MARCO DEL</w:t>
      </w:r>
      <w:r>
        <w:rPr>
          <w:sz w:val="20"/>
          <w:szCs w:val="20"/>
        </w:rPr>
        <w:t xml:space="preserve"> PROGRAMA DE LA REFORMA EDUCATIVA</w:t>
      </w:r>
      <w:r w:rsidRPr="0015256B">
        <w:rPr>
          <w:sz w:val="20"/>
          <w:szCs w:val="20"/>
        </w:rPr>
        <w:t xml:space="preserve">, QUE CELEBRAN POR UNA PARTE </w:t>
      </w:r>
      <w:r>
        <w:rPr>
          <w:sz w:val="20"/>
          <w:szCs w:val="20"/>
        </w:rPr>
        <w:t>EL CONSEJO ESCOLAR DE PARTICIPACIÓN SOCIAL</w:t>
      </w:r>
      <w:r w:rsidRPr="0015256B">
        <w:rPr>
          <w:sz w:val="20"/>
          <w:szCs w:val="20"/>
        </w:rPr>
        <w:t xml:space="preserve"> DEL PLANTEL EDUCATIVO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 xml:space="preserve">«nombre del </w:t>
      </w:r>
      <w:r>
        <w:rPr>
          <w:noProof/>
          <w:sz w:val="20"/>
          <w:szCs w:val="20"/>
          <w:highlight w:val="lightGray"/>
        </w:rPr>
        <w:t>plantel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CON C</w:t>
      </w:r>
      <w:r>
        <w:rPr>
          <w:sz w:val="20"/>
          <w:szCs w:val="20"/>
        </w:rPr>
        <w:t xml:space="preserve">LAVE DE CENTRO DE </w:t>
      </w:r>
      <w:r w:rsidRPr="0015256B">
        <w:rPr>
          <w:sz w:val="20"/>
          <w:szCs w:val="20"/>
        </w:rPr>
        <w:t>T</w:t>
      </w:r>
      <w:r>
        <w:rPr>
          <w:sz w:val="20"/>
          <w:szCs w:val="20"/>
        </w:rPr>
        <w:t>RABAJO</w:t>
      </w:r>
      <w:r w:rsidRPr="0015256B"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>«clave del Centro de Trabajo»</w:t>
      </w:r>
      <w:r w:rsidRPr="00C11D41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A QUIEN EN LO SUCESIVO SE LE DENOMINARÁ “</w:t>
      </w:r>
      <w:r>
        <w:rPr>
          <w:sz w:val="20"/>
          <w:szCs w:val="20"/>
        </w:rPr>
        <w:t>EL CEPS</w:t>
      </w:r>
      <w:r w:rsidRPr="0015256B">
        <w:rPr>
          <w:sz w:val="20"/>
          <w:szCs w:val="20"/>
        </w:rPr>
        <w:t>”</w:t>
      </w:r>
      <w:r>
        <w:rPr>
          <w:sz w:val="20"/>
          <w:szCs w:val="20"/>
        </w:rPr>
        <w:t>, REPRESENTADO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EN ESTE ACTO </w:t>
      </w:r>
      <w:r w:rsidRPr="0015256B">
        <w:rPr>
          <w:sz w:val="20"/>
          <w:szCs w:val="20"/>
        </w:rPr>
        <w:t>POR EL</w:t>
      </w:r>
      <w:r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>
        <w:rPr>
          <w:noProof/>
          <w:sz w:val="20"/>
          <w:szCs w:val="20"/>
          <w:highlight w:val="lightGray"/>
        </w:rPr>
        <w:t>«nombre del representante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851174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EN SU CARÁCTER </w:t>
      </w:r>
      <w:r>
        <w:rPr>
          <w:sz w:val="20"/>
          <w:szCs w:val="20"/>
        </w:rPr>
        <w:t>DE PRESIDENTE,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ASISTIDO </w:t>
      </w:r>
      <w:r w:rsidRPr="000A53EB">
        <w:rPr>
          <w:sz w:val="20"/>
          <w:szCs w:val="20"/>
        </w:rPr>
        <w:t xml:space="preserve">POR EL </w:t>
      </w:r>
      <w:r w:rsidRPr="000B5259">
        <w:rPr>
          <w:sz w:val="20"/>
          <w:szCs w:val="20"/>
        </w:rPr>
        <w:t>ORGANISMO RESPONSABLE DE LA I</w:t>
      </w:r>
      <w:r>
        <w:rPr>
          <w:sz w:val="20"/>
          <w:szCs w:val="20"/>
        </w:rPr>
        <w:t>NFRAESTRUCTURA FÍSICA EDUCATIVA</w:t>
      </w:r>
      <w:r w:rsidRPr="000B5259">
        <w:rPr>
          <w:sz w:val="20"/>
          <w:szCs w:val="20"/>
        </w:rPr>
        <w:t xml:space="preserve"> EN EL ESTADO DE</w:t>
      </w:r>
      <w:r>
        <w:rPr>
          <w:sz w:val="20"/>
          <w:szCs w:val="20"/>
        </w:rPr>
        <w:t xml:space="preserve"> _______________</w:t>
      </w:r>
      <w:r w:rsidRPr="000B5259">
        <w:rPr>
          <w:sz w:val="20"/>
          <w:szCs w:val="20"/>
        </w:rPr>
        <w:t>, A QUIEN EN LO SUCESIVO SE LE DENOMINARÁ “EL ORGANISMO ESTATAL”</w:t>
      </w:r>
      <w:r>
        <w:rPr>
          <w:sz w:val="20"/>
          <w:szCs w:val="20"/>
        </w:rPr>
        <w:t>,</w:t>
      </w:r>
      <w:r w:rsidRPr="000A53EB">
        <w:rPr>
          <w:sz w:val="20"/>
          <w:szCs w:val="20"/>
        </w:rPr>
        <w:t xml:space="preserve"> REPRESENTADO EN ESTE ACTO POR EL </w:t>
      </w:r>
      <w:r w:rsidRPr="003B4E59">
        <w:rPr>
          <w:sz w:val="20"/>
          <w:szCs w:val="20"/>
          <w:highlight w:val="lightGray"/>
        </w:rPr>
        <w:fldChar w:fldCharType="begin"/>
      </w:r>
      <w:r w:rsidRPr="003B4E59">
        <w:rPr>
          <w:sz w:val="20"/>
          <w:szCs w:val="20"/>
          <w:highlight w:val="lightGray"/>
        </w:rPr>
        <w:instrText xml:space="preserve"> MERGEFIELD "rep_capfce" </w:instrText>
      </w:r>
      <w:r w:rsidRPr="003B4E59">
        <w:rPr>
          <w:sz w:val="20"/>
          <w:szCs w:val="20"/>
          <w:highlight w:val="lightGray"/>
        </w:rPr>
        <w:fldChar w:fldCharType="separate"/>
      </w:r>
      <w:r w:rsidRPr="003B4E59">
        <w:rPr>
          <w:noProof/>
          <w:sz w:val="20"/>
          <w:szCs w:val="20"/>
          <w:highlight w:val="lightGray"/>
        </w:rPr>
        <w:t>«nombre del representante»</w:t>
      </w:r>
      <w:r w:rsidRPr="003B4E59">
        <w:rPr>
          <w:sz w:val="20"/>
          <w:szCs w:val="20"/>
          <w:highlight w:val="lightGray"/>
        </w:rPr>
        <w:fldChar w:fldCharType="end"/>
      </w:r>
      <w:r>
        <w:rPr>
          <w:sz w:val="20"/>
          <w:szCs w:val="20"/>
        </w:rPr>
        <w:t xml:space="preserve">, EN SU CARÁCTER DE REPRESENTANTE LEGAL </w:t>
      </w:r>
      <w:r w:rsidRPr="0015256B">
        <w:rPr>
          <w:sz w:val="20"/>
          <w:szCs w:val="20"/>
        </w:rPr>
        <w:t>Y POR LA OTRA PARTE</w:t>
      </w:r>
      <w:r>
        <w:rPr>
          <w:sz w:val="20"/>
          <w:szCs w:val="20"/>
        </w:rPr>
        <w:t xml:space="preserve"> </w:t>
      </w:r>
      <w:r w:rsidRPr="00C11D41">
        <w:rPr>
          <w:sz w:val="20"/>
          <w:szCs w:val="20"/>
          <w:highlight w:val="lightGray"/>
        </w:rPr>
        <w:fldChar w:fldCharType="begin"/>
      </w:r>
      <w:r w:rsidRPr="00C11D41">
        <w:rPr>
          <w:sz w:val="20"/>
          <w:szCs w:val="20"/>
          <w:highlight w:val="lightGray"/>
        </w:rPr>
        <w:instrText xml:space="preserve"> MERGEFIELD "rep_capfce" </w:instrText>
      </w:r>
      <w:r w:rsidRPr="00C11D41">
        <w:rPr>
          <w:sz w:val="20"/>
          <w:szCs w:val="20"/>
          <w:highlight w:val="lightGray"/>
        </w:rPr>
        <w:fldChar w:fldCharType="separate"/>
      </w:r>
      <w:r w:rsidRPr="00C11D41">
        <w:rPr>
          <w:noProof/>
          <w:sz w:val="20"/>
          <w:szCs w:val="20"/>
          <w:highlight w:val="lightGray"/>
        </w:rPr>
        <w:t>«nombre de</w:t>
      </w:r>
      <w:r>
        <w:rPr>
          <w:noProof/>
          <w:sz w:val="20"/>
          <w:szCs w:val="20"/>
          <w:highlight w:val="lightGray"/>
        </w:rPr>
        <w:t xml:space="preserve"> </w:t>
      </w:r>
      <w:r w:rsidRPr="00C11D41">
        <w:rPr>
          <w:noProof/>
          <w:sz w:val="20"/>
          <w:szCs w:val="20"/>
          <w:highlight w:val="lightGray"/>
        </w:rPr>
        <w:t>l</w:t>
      </w:r>
      <w:r>
        <w:rPr>
          <w:noProof/>
          <w:sz w:val="20"/>
          <w:szCs w:val="20"/>
          <w:highlight w:val="lightGray"/>
        </w:rPr>
        <w:t>a empresa</w:t>
      </w:r>
      <w:r w:rsidRPr="00C11D41">
        <w:rPr>
          <w:noProof/>
          <w:sz w:val="20"/>
          <w:szCs w:val="20"/>
          <w:highlight w:val="lightGray"/>
        </w:rPr>
        <w:t>»</w:t>
      </w:r>
      <w:r w:rsidRPr="00C11D41">
        <w:rPr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POR SU PROPIO DERECHO, </w:t>
      </w:r>
      <w:r w:rsidRPr="0015256B">
        <w:rPr>
          <w:sz w:val="20"/>
          <w:szCs w:val="20"/>
        </w:rPr>
        <w:t xml:space="preserve">A QUIEN EN LO SUCESIVO SE LE DENOMINARÁ </w:t>
      </w:r>
      <w:r>
        <w:rPr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, </w:t>
      </w:r>
      <w:r w:rsidRPr="000A7127">
        <w:rPr>
          <w:caps/>
          <w:sz w:val="20"/>
          <w:szCs w:val="20"/>
        </w:rPr>
        <w:t>DE</w:t>
      </w:r>
      <w:r w:rsidRPr="000A7127">
        <w:rPr>
          <w:sz w:val="20"/>
          <w:szCs w:val="20"/>
        </w:rPr>
        <w:t xml:space="preserve"> CONFORMIDAD CON LA</w:t>
      </w:r>
      <w:r w:rsidRPr="0015256B">
        <w:rPr>
          <w:sz w:val="20"/>
          <w:szCs w:val="20"/>
        </w:rPr>
        <w:t xml:space="preserve">S </w:t>
      </w:r>
      <w:r>
        <w:rPr>
          <w:sz w:val="20"/>
          <w:szCs w:val="20"/>
        </w:rPr>
        <w:t>SIGUIENTES DECLARACIONES Y CLÁUSULAS:</w:t>
      </w:r>
    </w:p>
    <w:p w:rsidR="0011174E" w:rsidRDefault="0011174E" w:rsidP="00B1404D">
      <w:pPr>
        <w:pStyle w:val="Textoindependiente3"/>
        <w:rPr>
          <w:sz w:val="20"/>
          <w:szCs w:val="20"/>
        </w:rPr>
      </w:pPr>
    </w:p>
    <w:p w:rsidR="0011174E" w:rsidRPr="0015256B" w:rsidRDefault="0011174E" w:rsidP="00B1404D">
      <w:pPr>
        <w:pStyle w:val="Textoindependiente3"/>
      </w:pPr>
    </w:p>
    <w:p w:rsidR="0011174E" w:rsidRPr="0015256B" w:rsidRDefault="0011174E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D E C L A R A C I O N E S</w:t>
      </w:r>
    </w:p>
    <w:p w:rsidR="0011174E" w:rsidRPr="0015256B" w:rsidRDefault="0011174E" w:rsidP="00364F69">
      <w:pPr>
        <w:jc w:val="both"/>
        <w:rPr>
          <w:sz w:val="20"/>
          <w:szCs w:val="20"/>
          <w:lang w:val="pt-BR"/>
        </w:rPr>
      </w:pPr>
    </w:p>
    <w:p w:rsidR="0011174E" w:rsidRPr="0015256B" w:rsidRDefault="0011174E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“EL CEPS”  A TRAVÉS DE SU REPRESENTANTE </w:t>
      </w:r>
      <w:r w:rsidRPr="0015256B">
        <w:rPr>
          <w:b/>
          <w:bCs/>
          <w:sz w:val="20"/>
          <w:szCs w:val="20"/>
        </w:rPr>
        <w:t>QUE: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I.1.</w:t>
      </w:r>
      <w:r w:rsidRPr="0015256B">
        <w:rPr>
          <w:color w:val="000000"/>
          <w:sz w:val="20"/>
          <w:szCs w:val="20"/>
        </w:rPr>
        <w:tab/>
        <w:t>Se encuentra constituid</w:t>
      </w:r>
      <w:r>
        <w:rPr>
          <w:color w:val="000000"/>
          <w:sz w:val="20"/>
          <w:szCs w:val="20"/>
        </w:rPr>
        <w:t>o</w:t>
      </w:r>
      <w:r w:rsidRPr="0015256B">
        <w:rPr>
          <w:color w:val="000000"/>
          <w:sz w:val="20"/>
          <w:szCs w:val="20"/>
        </w:rPr>
        <w:t xml:space="preserve"> mediante </w:t>
      </w:r>
      <w:r w:rsidRPr="0051326B">
        <w:rPr>
          <w:b/>
          <w:bCs/>
          <w:color w:val="000000"/>
          <w:sz w:val="20"/>
          <w:szCs w:val="20"/>
        </w:rPr>
        <w:t xml:space="preserve">Acta </w:t>
      </w:r>
      <w:r>
        <w:rPr>
          <w:b/>
          <w:bCs/>
          <w:color w:val="000000"/>
          <w:sz w:val="20"/>
          <w:szCs w:val="20"/>
        </w:rPr>
        <w:t xml:space="preserve">para 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color w:val="000000"/>
            <w:sz w:val="20"/>
            <w:szCs w:val="20"/>
          </w:rPr>
          <w:t xml:space="preserve">la </w:t>
        </w:r>
        <w:r w:rsidRPr="0051326B">
          <w:rPr>
            <w:b/>
            <w:bCs/>
            <w:color w:val="000000"/>
            <w:sz w:val="20"/>
            <w:szCs w:val="20"/>
          </w:rPr>
          <w:t>Constitu</w:t>
        </w:r>
        <w:r>
          <w:rPr>
            <w:b/>
            <w:bCs/>
            <w:color w:val="000000"/>
            <w:sz w:val="20"/>
            <w:szCs w:val="20"/>
          </w:rPr>
          <w:t>ción</w:t>
        </w:r>
      </w:smartTag>
      <w:r>
        <w:rPr>
          <w:b/>
          <w:bCs/>
          <w:color w:val="000000"/>
          <w:sz w:val="20"/>
          <w:szCs w:val="20"/>
        </w:rPr>
        <w:t xml:space="preserve"> del Consejo Escolar de Participación Social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c</w:t>
      </w:r>
      <w:r w:rsidRPr="0015256B">
        <w:rPr>
          <w:sz w:val="20"/>
          <w:szCs w:val="20"/>
        </w:rPr>
        <w:t xml:space="preserve">uyo objeto está dirigido a </w:t>
      </w:r>
      <w:r>
        <w:rPr>
          <w:sz w:val="20"/>
          <w:szCs w:val="20"/>
        </w:rPr>
        <w:t xml:space="preserve">las </w:t>
      </w:r>
      <w:r w:rsidRPr="0015256B">
        <w:rPr>
          <w:sz w:val="20"/>
          <w:szCs w:val="20"/>
        </w:rPr>
        <w:t>tareas que fortalezcan y eleven la calidad de la educación</w:t>
      </w:r>
      <w:r>
        <w:rPr>
          <w:sz w:val="20"/>
          <w:szCs w:val="20"/>
        </w:rPr>
        <w:t xml:space="preserve"> y de su naturaleza no se desprende que tenga fines de lucro o de</w:t>
      </w:r>
      <w:r w:rsidRPr="0015256B">
        <w:rPr>
          <w:sz w:val="20"/>
          <w:szCs w:val="20"/>
        </w:rPr>
        <w:t xml:space="preserve"> proselitismo alguno</w:t>
      </w:r>
      <w:r>
        <w:rPr>
          <w:sz w:val="20"/>
          <w:szCs w:val="20"/>
        </w:rPr>
        <w:t>, misma que se tiene por reproducida como si a la letra se insertase para todos los efectos legales a que haya lugar</w:t>
      </w:r>
      <w:r w:rsidRPr="0015256B">
        <w:rPr>
          <w:sz w:val="20"/>
          <w:szCs w:val="20"/>
        </w:rPr>
        <w:t>.</w:t>
      </w:r>
    </w:p>
    <w:p w:rsidR="0011174E" w:rsidRPr="0015256B" w:rsidRDefault="0011174E" w:rsidP="00364F69">
      <w:pPr>
        <w:jc w:val="both"/>
        <w:rPr>
          <w:color w:val="000000"/>
          <w:sz w:val="20"/>
          <w:szCs w:val="20"/>
        </w:rPr>
      </w:pPr>
    </w:p>
    <w:p w:rsidR="0011174E" w:rsidRPr="0015256B" w:rsidRDefault="0011174E" w:rsidP="00A40076">
      <w:pPr>
        <w:ind w:left="708" w:hanging="708"/>
        <w:jc w:val="both"/>
        <w:rPr>
          <w:color w:val="000000"/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I.2.</w:t>
      </w:r>
      <w:r w:rsidRPr="0015256B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Su representante </w:t>
      </w:r>
      <w:r w:rsidRPr="0015256B">
        <w:rPr>
          <w:color w:val="000000"/>
          <w:sz w:val="20"/>
          <w:szCs w:val="20"/>
        </w:rPr>
        <w:t xml:space="preserve">fue designado </w:t>
      </w:r>
      <w:r>
        <w:rPr>
          <w:color w:val="000000"/>
          <w:sz w:val="20"/>
          <w:szCs w:val="20"/>
        </w:rPr>
        <w:t>Presidente</w:t>
      </w:r>
      <w:r w:rsidRPr="0015256B">
        <w:rPr>
          <w:color w:val="000000"/>
          <w:sz w:val="20"/>
          <w:szCs w:val="20"/>
        </w:rPr>
        <w:t xml:space="preserve">, según consta </w:t>
      </w:r>
      <w:r w:rsidRPr="003B4E59">
        <w:rPr>
          <w:color w:val="000000"/>
          <w:sz w:val="20"/>
          <w:szCs w:val="20"/>
        </w:rPr>
        <w:t xml:space="preserve">en </w:t>
      </w:r>
      <w:r>
        <w:rPr>
          <w:color w:val="000000"/>
          <w:sz w:val="20"/>
          <w:szCs w:val="20"/>
        </w:rPr>
        <w:t xml:space="preserve">el </w:t>
      </w:r>
      <w:r w:rsidRPr="003B4E59">
        <w:rPr>
          <w:color w:val="000000"/>
          <w:sz w:val="20"/>
          <w:szCs w:val="20"/>
        </w:rPr>
        <w:t>Acta mencionada en el numeral anterior,</w:t>
      </w:r>
      <w:r>
        <w:rPr>
          <w:color w:val="000000"/>
          <w:sz w:val="20"/>
          <w:szCs w:val="20"/>
        </w:rPr>
        <w:t xml:space="preserve"> </w:t>
      </w:r>
      <w:r w:rsidRPr="0015256B">
        <w:rPr>
          <w:color w:val="000000"/>
          <w:sz w:val="20"/>
          <w:szCs w:val="20"/>
        </w:rPr>
        <w:t xml:space="preserve">mediante la </w:t>
      </w:r>
      <w:r>
        <w:rPr>
          <w:color w:val="000000"/>
          <w:sz w:val="20"/>
          <w:szCs w:val="20"/>
        </w:rPr>
        <w:t>cual se le</w:t>
      </w:r>
      <w:r w:rsidRPr="0015256B">
        <w:rPr>
          <w:color w:val="000000"/>
          <w:sz w:val="20"/>
          <w:szCs w:val="20"/>
        </w:rPr>
        <w:t xml:space="preserve"> otorga </w:t>
      </w:r>
      <w:r>
        <w:rPr>
          <w:color w:val="000000"/>
          <w:sz w:val="20"/>
          <w:szCs w:val="20"/>
        </w:rPr>
        <w:t xml:space="preserve">la </w:t>
      </w:r>
      <w:r w:rsidRPr="0015256B">
        <w:rPr>
          <w:color w:val="000000"/>
          <w:sz w:val="20"/>
          <w:szCs w:val="20"/>
        </w:rPr>
        <w:t>facultad para suscribir el presente</w:t>
      </w:r>
      <w:r>
        <w:rPr>
          <w:color w:val="000000"/>
          <w:sz w:val="20"/>
          <w:szCs w:val="20"/>
        </w:rPr>
        <w:t>, manifestando tener la capacidad legal suficiente para suscribir el mismo</w:t>
      </w:r>
      <w:r w:rsidRPr="0015256B">
        <w:rPr>
          <w:color w:val="000000"/>
          <w:sz w:val="20"/>
          <w:szCs w:val="20"/>
        </w:rPr>
        <w:t>.</w:t>
      </w:r>
    </w:p>
    <w:p w:rsidR="0011174E" w:rsidRPr="0015256B" w:rsidRDefault="0011174E" w:rsidP="00364F69">
      <w:pPr>
        <w:jc w:val="both"/>
        <w:rPr>
          <w:color w:val="000000"/>
          <w:sz w:val="20"/>
          <w:szCs w:val="20"/>
        </w:rPr>
      </w:pPr>
    </w:p>
    <w:p w:rsidR="0011174E" w:rsidRPr="00842A1A" w:rsidRDefault="0011174E" w:rsidP="000B069C">
      <w:pPr>
        <w:pStyle w:val="Textocomentario"/>
        <w:ind w:left="705" w:hanging="705"/>
        <w:jc w:val="both"/>
      </w:pPr>
      <w:r w:rsidRPr="00FF3CEE">
        <w:rPr>
          <w:b/>
          <w:bCs/>
        </w:rPr>
        <w:t>I.</w:t>
      </w:r>
      <w:r>
        <w:rPr>
          <w:b/>
          <w:bCs/>
        </w:rPr>
        <w:t>3</w:t>
      </w:r>
      <w:r w:rsidRPr="00FF3CEE">
        <w:rPr>
          <w:b/>
          <w:bCs/>
        </w:rPr>
        <w:t>.</w:t>
      </w:r>
      <w:r w:rsidRPr="00FF3CEE">
        <w:tab/>
      </w:r>
      <w:r>
        <w:t xml:space="preserve">Suscribe el presente Contrato con </w:t>
      </w:r>
      <w:r>
        <w:rPr>
          <w:b/>
          <w:bCs/>
        </w:rPr>
        <w:t>“LA EMPRESA”</w:t>
      </w:r>
      <w:r>
        <w:t xml:space="preserve"> designada por</w:t>
      </w:r>
      <w:r w:rsidRPr="00FF3CEE">
        <w:t xml:space="preserve"> </w:t>
      </w:r>
      <w:r w:rsidRPr="00FB1EDF">
        <w:rPr>
          <w:b/>
          <w:bCs/>
        </w:rPr>
        <w:t>“EL CEPS”</w:t>
      </w:r>
      <w:r>
        <w:rPr>
          <w:b/>
          <w:bCs/>
        </w:rPr>
        <w:t xml:space="preserve"> </w:t>
      </w:r>
      <w:r>
        <w:t xml:space="preserve"> con apoyo del Director del Plantel Educativo, para ejecutar</w:t>
      </w:r>
      <w:r w:rsidRPr="00FF3CEE">
        <w:t xml:space="preserve"> la acción </w:t>
      </w:r>
      <w:r>
        <w:t>en el Plantel Educativo</w:t>
      </w:r>
      <w:r w:rsidRPr="00C11D41">
        <w:t>,</w:t>
      </w:r>
      <w:r>
        <w:t xml:space="preserve"> identificado en el proemio del presente instrumento (en adelante el Plantel Educativo), ubicado en: </w:t>
      </w:r>
      <w:r w:rsidRPr="00C83745">
        <w:rPr>
          <w:b/>
          <w:bCs/>
          <w:highlight w:val="lightGray"/>
        </w:rPr>
        <w:fldChar w:fldCharType="begin"/>
      </w:r>
      <w:r w:rsidRPr="00C83745">
        <w:rPr>
          <w:b/>
          <w:bCs/>
          <w:highlight w:val="lightGray"/>
        </w:rPr>
        <w:instrText xml:space="preserve"> MERGEFIELD "rep_capfce" </w:instrText>
      </w:r>
      <w:r w:rsidRPr="00C83745">
        <w:rPr>
          <w:b/>
          <w:bCs/>
          <w:highlight w:val="lightGray"/>
        </w:rPr>
        <w:fldChar w:fldCharType="separate"/>
      </w:r>
      <w:r w:rsidRPr="00C83745">
        <w:rPr>
          <w:b/>
          <w:bCs/>
          <w:noProof/>
          <w:highlight w:val="lightGray"/>
        </w:rPr>
        <w:t>«domicilio completo y correcto del plantel educativo»</w:t>
      </w:r>
      <w:r w:rsidRPr="00C83745">
        <w:rPr>
          <w:b/>
          <w:bCs/>
          <w:highlight w:val="lightGray"/>
        </w:rPr>
        <w:fldChar w:fldCharType="end"/>
      </w:r>
      <w:r>
        <w:rPr>
          <w:b/>
          <w:bCs/>
        </w:rPr>
        <w:t xml:space="preserve">, </w:t>
      </w:r>
      <w:r>
        <w:t xml:space="preserve">la cual deberá sujetarse al </w:t>
      </w:r>
      <w:r>
        <w:rPr>
          <w:b/>
          <w:bCs/>
        </w:rPr>
        <w:t xml:space="preserve">Proyecto Técnico Presupuestado, </w:t>
      </w:r>
      <w:r>
        <w:t xml:space="preserve">elaborado por </w:t>
      </w:r>
      <w:r w:rsidRPr="004C4D7B">
        <w:rPr>
          <w:b/>
          <w:bCs/>
        </w:rPr>
        <w:t>“EL ORGANISMO ESTATAL”</w:t>
      </w:r>
      <w:r>
        <w:rPr>
          <w:b/>
          <w:bCs/>
        </w:rPr>
        <w:t xml:space="preserve"> </w:t>
      </w:r>
      <w:r>
        <w:t xml:space="preserve">y al </w:t>
      </w:r>
      <w:r>
        <w:rPr>
          <w:b/>
          <w:bCs/>
        </w:rPr>
        <w:t xml:space="preserve">Calendario de Ejecución de la Acción, </w:t>
      </w:r>
      <w:r>
        <w:t xml:space="preserve">elaborado por </w:t>
      </w:r>
      <w:r w:rsidRPr="00F548BE">
        <w:rPr>
          <w:b/>
          <w:bCs/>
        </w:rPr>
        <w:t>“LA EMPRESA”</w:t>
      </w:r>
      <w:r w:rsidRPr="0092503E">
        <w:t>.</w:t>
      </w:r>
    </w:p>
    <w:p w:rsidR="0011174E" w:rsidRPr="0015256B" w:rsidRDefault="0011174E" w:rsidP="00B1404D">
      <w:pPr>
        <w:jc w:val="both"/>
        <w:rPr>
          <w:sz w:val="20"/>
          <w:szCs w:val="20"/>
        </w:rPr>
      </w:pPr>
    </w:p>
    <w:p w:rsidR="0011174E" w:rsidRPr="0015256B" w:rsidRDefault="0011174E" w:rsidP="00B1404D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color w:val="000000"/>
          <w:sz w:val="20"/>
          <w:szCs w:val="20"/>
        </w:rPr>
        <w:t>I.</w:t>
      </w:r>
      <w:r>
        <w:rPr>
          <w:b/>
          <w:bCs/>
          <w:color w:val="000000"/>
          <w:sz w:val="20"/>
          <w:szCs w:val="20"/>
        </w:rPr>
        <w:t>4</w:t>
      </w:r>
      <w:r w:rsidRPr="0015256B">
        <w:rPr>
          <w:b/>
          <w:bCs/>
          <w:color w:val="000000"/>
          <w:sz w:val="20"/>
          <w:szCs w:val="20"/>
        </w:rPr>
        <w:t>.</w:t>
      </w:r>
      <w:r w:rsidRPr="0015256B">
        <w:rPr>
          <w:color w:val="000000"/>
          <w:sz w:val="20"/>
          <w:szCs w:val="20"/>
        </w:rPr>
        <w:tab/>
        <w:t>Para los efectos del presente Contrato, señala como domicilio</w:t>
      </w:r>
      <w:r>
        <w:rPr>
          <w:color w:val="000000"/>
          <w:sz w:val="20"/>
          <w:szCs w:val="20"/>
        </w:rPr>
        <w:t xml:space="preserve"> legal aquel en el que se encuentra</w:t>
      </w:r>
      <w:r w:rsidRPr="0015256B">
        <w:rPr>
          <w:color w:val="000000"/>
          <w:sz w:val="20"/>
          <w:szCs w:val="20"/>
        </w:rPr>
        <w:t xml:space="preserve"> ubicado </w:t>
      </w:r>
      <w:r>
        <w:rPr>
          <w:color w:val="000000"/>
          <w:sz w:val="20"/>
          <w:szCs w:val="20"/>
        </w:rPr>
        <w:t>el Plantel Educativo.</w:t>
      </w:r>
    </w:p>
    <w:p w:rsidR="0011174E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A40076">
      <w:pPr>
        <w:ind w:left="705" w:hanging="705"/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 w:rsidRPr="0015256B">
        <w:rPr>
          <w:b/>
          <w:bCs/>
          <w:sz w:val="20"/>
          <w:szCs w:val="20"/>
        </w:rPr>
        <w:tab/>
        <w:t>DECLARA</w:t>
      </w:r>
      <w:r>
        <w:rPr>
          <w:b/>
          <w:bCs/>
          <w:sz w:val="20"/>
          <w:szCs w:val="20"/>
        </w:rPr>
        <w:t xml:space="preserve"> 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b/>
          <w:bCs/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 xml:space="preserve">A TRAVÉS DE SU REPRESENTANTE LEGAL </w:t>
      </w:r>
      <w:r w:rsidRPr="0015256B">
        <w:rPr>
          <w:b/>
          <w:bCs/>
          <w:sz w:val="20"/>
          <w:szCs w:val="20"/>
        </w:rPr>
        <w:t>QUE: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Default="0011174E" w:rsidP="00005679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II.1.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 xml:space="preserve">Es una persona física, de nacionalidad mexicana, que tiene capacidad jurídica para celebrar el presente contrato, quien se identifica con credencial para votar, expedida por el Instituto Federal Electoral y se encuentra inscrito en el Registro Federal de Contribuyentes, y cuenta con Clave Única de Registro de Población, documentos que se anexan al presente instrumento en copia simple y que han sido previamente cotejados por </w:t>
      </w:r>
      <w:r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, en su calidad de asesor.</w:t>
      </w:r>
    </w:p>
    <w:p w:rsidR="0011174E" w:rsidRDefault="0011174E" w:rsidP="00D35A54">
      <w:pPr>
        <w:ind w:left="705"/>
        <w:jc w:val="both"/>
        <w:rPr>
          <w:b/>
          <w:bCs/>
          <w:sz w:val="20"/>
          <w:szCs w:val="20"/>
        </w:rPr>
      </w:pPr>
    </w:p>
    <w:p w:rsidR="0011174E" w:rsidRPr="0015256B" w:rsidRDefault="0011174E" w:rsidP="00005679">
      <w:pPr>
        <w:ind w:left="705" w:hanging="705"/>
        <w:jc w:val="both"/>
        <w:rPr>
          <w:sz w:val="20"/>
          <w:szCs w:val="20"/>
        </w:rPr>
      </w:pPr>
      <w:r w:rsidRPr="009F70AB">
        <w:rPr>
          <w:b/>
          <w:bCs/>
          <w:sz w:val="20"/>
          <w:szCs w:val="20"/>
        </w:rPr>
        <w:t>II. 2</w:t>
      </w:r>
      <w:r>
        <w:rPr>
          <w:sz w:val="20"/>
          <w:szCs w:val="20"/>
        </w:rPr>
        <w:tab/>
        <w:t>Entre sus</w:t>
      </w:r>
      <w:r w:rsidRPr="00716A6A">
        <w:rPr>
          <w:sz w:val="20"/>
          <w:szCs w:val="20"/>
        </w:rPr>
        <w:t xml:space="preserve"> </w:t>
      </w:r>
      <w:r w:rsidRPr="0015256B">
        <w:rPr>
          <w:sz w:val="20"/>
          <w:szCs w:val="20"/>
        </w:rPr>
        <w:t>actividad</w:t>
      </w:r>
      <w:r>
        <w:rPr>
          <w:sz w:val="20"/>
          <w:szCs w:val="20"/>
        </w:rPr>
        <w:t>es</w:t>
      </w:r>
      <w:r w:rsidRPr="0015256B">
        <w:rPr>
          <w:sz w:val="20"/>
          <w:szCs w:val="20"/>
        </w:rPr>
        <w:t xml:space="preserve"> p</w:t>
      </w:r>
      <w:r>
        <w:rPr>
          <w:sz w:val="20"/>
          <w:szCs w:val="20"/>
        </w:rPr>
        <w:t>rincipales</w:t>
      </w:r>
      <w:r w:rsidRPr="0015256B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se encuentran </w:t>
      </w:r>
      <w:r w:rsidRPr="0015256B">
        <w:rPr>
          <w:sz w:val="20"/>
          <w:szCs w:val="20"/>
        </w:rPr>
        <w:t xml:space="preserve">las relacionadas con el ramo de la construcción, por lo que posee la experiencia, recursos </w:t>
      </w:r>
      <w:r>
        <w:rPr>
          <w:sz w:val="20"/>
          <w:szCs w:val="20"/>
        </w:rPr>
        <w:t xml:space="preserve">humanos, </w:t>
      </w:r>
      <w:r w:rsidRPr="0015256B">
        <w:rPr>
          <w:sz w:val="20"/>
          <w:szCs w:val="20"/>
        </w:rPr>
        <w:t>materiales</w:t>
      </w:r>
      <w:r>
        <w:rPr>
          <w:sz w:val="20"/>
          <w:szCs w:val="20"/>
        </w:rPr>
        <w:t>, financieros</w:t>
      </w:r>
      <w:r w:rsidRPr="0015256B">
        <w:rPr>
          <w:sz w:val="20"/>
          <w:szCs w:val="20"/>
        </w:rPr>
        <w:t xml:space="preserve"> y técnicos, así como aquellos neces</w:t>
      </w:r>
      <w:r>
        <w:rPr>
          <w:sz w:val="20"/>
          <w:szCs w:val="20"/>
        </w:rPr>
        <w:t>arios para realizar la totalidad de la acción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>objeto del presente instrumento.</w:t>
      </w:r>
    </w:p>
    <w:p w:rsidR="0011174E" w:rsidRDefault="0011174E" w:rsidP="00005679">
      <w:pPr>
        <w:jc w:val="both"/>
        <w:rPr>
          <w:sz w:val="20"/>
          <w:szCs w:val="20"/>
        </w:rPr>
      </w:pPr>
    </w:p>
    <w:p w:rsidR="0011174E" w:rsidRPr="0015256B" w:rsidRDefault="0011174E" w:rsidP="00005679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3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  <w:t xml:space="preserve">Conoce </w:t>
      </w:r>
      <w:r>
        <w:rPr>
          <w:sz w:val="20"/>
          <w:szCs w:val="20"/>
        </w:rPr>
        <w:t xml:space="preserve">y se compromete a observar y cumplir </w:t>
      </w:r>
      <w:r w:rsidRPr="0015256B">
        <w:rPr>
          <w:sz w:val="20"/>
          <w:szCs w:val="20"/>
        </w:rPr>
        <w:t xml:space="preserve">plenamente </w:t>
      </w:r>
      <w:r>
        <w:rPr>
          <w:sz w:val="20"/>
          <w:szCs w:val="20"/>
        </w:rPr>
        <w:t>con la n</w:t>
      </w:r>
      <w:r w:rsidRPr="00072F65">
        <w:rPr>
          <w:sz w:val="20"/>
          <w:szCs w:val="20"/>
        </w:rPr>
        <w:t xml:space="preserve">ormatividad </w:t>
      </w:r>
      <w:r>
        <w:rPr>
          <w:sz w:val="20"/>
          <w:szCs w:val="20"/>
        </w:rPr>
        <w:t>en materia de construcción, seguridad, uso de vía pública, protección ecológica y medio ambiente que rijan</w:t>
      </w:r>
      <w:r w:rsidRPr="00072F65">
        <w:rPr>
          <w:sz w:val="20"/>
          <w:szCs w:val="20"/>
        </w:rPr>
        <w:t xml:space="preserve"> en la Entidad Federativa</w:t>
      </w:r>
      <w:r>
        <w:rPr>
          <w:sz w:val="20"/>
          <w:szCs w:val="20"/>
        </w:rPr>
        <w:t xml:space="preserve"> </w:t>
      </w:r>
      <w:r w:rsidRPr="00D629D6">
        <w:rPr>
          <w:sz w:val="20"/>
          <w:szCs w:val="20"/>
        </w:rPr>
        <w:t xml:space="preserve">donde se llevará a cabo la acción de conformidad a las normas de </w:t>
      </w:r>
      <w:r w:rsidRPr="00D629D6">
        <w:rPr>
          <w:sz w:val="20"/>
          <w:szCs w:val="20"/>
        </w:rPr>
        <w:lastRenderedPageBreak/>
        <w:t xml:space="preserve">construcción que haya emitido </w:t>
      </w:r>
      <w:r>
        <w:rPr>
          <w:sz w:val="20"/>
          <w:szCs w:val="20"/>
        </w:rPr>
        <w:t>el Instituto Nacional de la Infraestructura Física Educativa</w:t>
      </w:r>
      <w:r w:rsidRPr="00D629D6">
        <w:rPr>
          <w:b/>
          <w:bCs/>
          <w:sz w:val="20"/>
          <w:szCs w:val="20"/>
        </w:rPr>
        <w:t xml:space="preserve">, </w:t>
      </w:r>
      <w:r w:rsidRPr="00D629D6">
        <w:rPr>
          <w:sz w:val="20"/>
          <w:szCs w:val="20"/>
        </w:rPr>
        <w:t xml:space="preserve">así como a las especificaciones técnicas, el </w:t>
      </w:r>
      <w:r w:rsidRPr="004C4D7B">
        <w:rPr>
          <w:b/>
          <w:bCs/>
          <w:sz w:val="20"/>
          <w:szCs w:val="20"/>
        </w:rPr>
        <w:t>Proyecto Técnico Presupuestado</w:t>
      </w:r>
      <w:r w:rsidRPr="00D629D6">
        <w:rPr>
          <w:sz w:val="20"/>
          <w:szCs w:val="20"/>
        </w:rPr>
        <w:t xml:space="preserve">, el </w:t>
      </w:r>
      <w:r w:rsidRPr="004C4D7B">
        <w:rPr>
          <w:b/>
          <w:bCs/>
          <w:sz w:val="20"/>
          <w:szCs w:val="20"/>
        </w:rPr>
        <w:t>Calendario de Ejecución de la Acción</w:t>
      </w:r>
      <w:r w:rsidRPr="00D629D6">
        <w:rPr>
          <w:sz w:val="20"/>
          <w:szCs w:val="20"/>
        </w:rPr>
        <w:t xml:space="preserve"> y demás documentos en que se consigna el precio y las actividades principales, que como</w:t>
      </w:r>
      <w:r>
        <w:rPr>
          <w:sz w:val="20"/>
          <w:szCs w:val="20"/>
        </w:rPr>
        <w:t xml:space="preserve"> anexos </w:t>
      </w:r>
      <w:r w:rsidRPr="0015256B">
        <w:rPr>
          <w:sz w:val="20"/>
          <w:szCs w:val="20"/>
        </w:rPr>
        <w:t>s</w:t>
      </w:r>
      <w:r>
        <w:rPr>
          <w:sz w:val="20"/>
          <w:szCs w:val="20"/>
        </w:rPr>
        <w:t xml:space="preserve">e integran al presente contrato, </w:t>
      </w:r>
      <w:r w:rsidRPr="0015256B">
        <w:rPr>
          <w:sz w:val="20"/>
          <w:szCs w:val="20"/>
        </w:rPr>
        <w:t>debidamente firmados por el personal técnico designado por las partes</w:t>
      </w:r>
      <w:r>
        <w:rPr>
          <w:sz w:val="20"/>
          <w:szCs w:val="20"/>
        </w:rPr>
        <w:t>.</w:t>
      </w:r>
    </w:p>
    <w:p w:rsidR="0011174E" w:rsidRPr="0015256B" w:rsidRDefault="0011174E" w:rsidP="00D35A54">
      <w:pPr>
        <w:jc w:val="both"/>
        <w:rPr>
          <w:sz w:val="20"/>
          <w:szCs w:val="20"/>
        </w:rPr>
      </w:pPr>
    </w:p>
    <w:p w:rsidR="0011174E" w:rsidRPr="0015256B" w:rsidRDefault="0011174E" w:rsidP="00D35A5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4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Conoce</w:t>
      </w:r>
      <w:r w:rsidRPr="0015256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el lugar </w:t>
      </w:r>
      <w:r w:rsidRPr="0015256B">
        <w:rPr>
          <w:sz w:val="20"/>
          <w:szCs w:val="20"/>
        </w:rPr>
        <w:t xml:space="preserve">donde se llevará a cabo la </w:t>
      </w:r>
      <w:r>
        <w:rPr>
          <w:sz w:val="20"/>
          <w:szCs w:val="20"/>
        </w:rPr>
        <w:t>ejecución de la a</w:t>
      </w:r>
      <w:r w:rsidRPr="0015256B">
        <w:rPr>
          <w:sz w:val="20"/>
          <w:szCs w:val="20"/>
        </w:rPr>
        <w:t xml:space="preserve">cción objeto </w:t>
      </w:r>
      <w:r>
        <w:rPr>
          <w:sz w:val="20"/>
          <w:szCs w:val="20"/>
        </w:rPr>
        <w:t>del presente contrato.</w:t>
      </w:r>
    </w:p>
    <w:p w:rsidR="0011174E" w:rsidRPr="0015256B" w:rsidRDefault="0011174E" w:rsidP="00D35A54">
      <w:pPr>
        <w:jc w:val="both"/>
        <w:rPr>
          <w:b/>
          <w:bCs/>
          <w:sz w:val="20"/>
          <w:szCs w:val="20"/>
        </w:rPr>
      </w:pPr>
    </w:p>
    <w:p w:rsidR="0011174E" w:rsidRDefault="0011174E" w:rsidP="00D35A54">
      <w:pPr>
        <w:ind w:left="705" w:hanging="705"/>
        <w:jc w:val="both"/>
        <w:rPr>
          <w:sz w:val="20"/>
          <w:szCs w:val="20"/>
        </w:rPr>
      </w:pPr>
      <w:r w:rsidRPr="0015256B">
        <w:rPr>
          <w:b/>
          <w:bCs/>
          <w:sz w:val="20"/>
          <w:szCs w:val="20"/>
        </w:rPr>
        <w:t>II.</w:t>
      </w:r>
      <w:r>
        <w:rPr>
          <w:b/>
          <w:bCs/>
          <w:sz w:val="20"/>
          <w:szCs w:val="20"/>
        </w:rPr>
        <w:t>5</w:t>
      </w:r>
      <w:r w:rsidRPr="0015256B">
        <w:rPr>
          <w:b/>
          <w:bCs/>
          <w:sz w:val="20"/>
          <w:szCs w:val="20"/>
        </w:rPr>
        <w:t>.</w:t>
      </w:r>
      <w:r w:rsidRPr="0015256B">
        <w:rPr>
          <w:sz w:val="20"/>
          <w:szCs w:val="20"/>
        </w:rPr>
        <w:tab/>
      </w:r>
      <w:r>
        <w:rPr>
          <w:sz w:val="20"/>
          <w:szCs w:val="20"/>
        </w:rPr>
        <w:t>S</w:t>
      </w:r>
      <w:r w:rsidRPr="0015256B">
        <w:rPr>
          <w:sz w:val="20"/>
          <w:szCs w:val="20"/>
        </w:rPr>
        <w:t xml:space="preserve">eñala como domicilio legal, para efectos de este contrato, el ubicado en </w:t>
      </w:r>
      <w:r w:rsidRPr="00845E8E">
        <w:rPr>
          <w:b/>
          <w:bCs/>
          <w:sz w:val="20"/>
          <w:szCs w:val="20"/>
          <w:highlight w:val="lightGray"/>
        </w:rPr>
        <w:fldChar w:fldCharType="begin"/>
      </w:r>
      <w:r w:rsidRPr="00845E8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845E8E">
        <w:rPr>
          <w:b/>
          <w:bCs/>
          <w:sz w:val="20"/>
          <w:szCs w:val="20"/>
          <w:highlight w:val="lightGray"/>
        </w:rPr>
        <w:fldChar w:fldCharType="separate"/>
      </w:r>
      <w:r w:rsidRPr="00845E8E">
        <w:rPr>
          <w:b/>
          <w:bCs/>
          <w:noProof/>
          <w:sz w:val="20"/>
          <w:szCs w:val="20"/>
          <w:highlight w:val="lightGray"/>
        </w:rPr>
        <w:t>«domicilio completo»</w:t>
      </w:r>
      <w:r w:rsidRPr="00845E8E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 xml:space="preserve">. </w:t>
      </w:r>
      <w:r w:rsidRPr="00A96EF7">
        <w:rPr>
          <w:sz w:val="20"/>
          <w:szCs w:val="20"/>
        </w:rPr>
        <w:t>Asimismo señala como correo electrónico el siguiente:</w:t>
      </w:r>
      <w:r w:rsidRPr="00A96EF7">
        <w:rPr>
          <w:b/>
          <w:bCs/>
          <w:sz w:val="20"/>
          <w:szCs w:val="20"/>
          <w:highlight w:val="lightGray"/>
        </w:rPr>
        <w:t xml:space="preserve"> </w:t>
      </w:r>
      <w:r w:rsidRPr="00845E8E">
        <w:rPr>
          <w:b/>
          <w:bCs/>
          <w:sz w:val="20"/>
          <w:szCs w:val="20"/>
          <w:highlight w:val="lightGray"/>
        </w:rPr>
        <w:fldChar w:fldCharType="begin"/>
      </w:r>
      <w:r w:rsidRPr="00845E8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845E8E">
        <w:rPr>
          <w:b/>
          <w:bCs/>
          <w:sz w:val="20"/>
          <w:szCs w:val="20"/>
          <w:highlight w:val="lightGray"/>
        </w:rPr>
        <w:fldChar w:fldCharType="separate"/>
      </w:r>
      <w:r>
        <w:rPr>
          <w:b/>
          <w:bCs/>
          <w:noProof/>
          <w:sz w:val="20"/>
          <w:szCs w:val="20"/>
          <w:highlight w:val="lightGray"/>
        </w:rPr>
        <w:t>«correo electrónico</w:t>
      </w:r>
      <w:r w:rsidRPr="00845E8E">
        <w:rPr>
          <w:b/>
          <w:bCs/>
          <w:noProof/>
          <w:sz w:val="20"/>
          <w:szCs w:val="20"/>
          <w:highlight w:val="lightGray"/>
        </w:rPr>
        <w:t>»</w:t>
      </w:r>
      <w:r w:rsidRPr="00845E8E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>.</w:t>
      </w:r>
    </w:p>
    <w:p w:rsidR="0011174E" w:rsidRPr="0015256B" w:rsidRDefault="0011174E" w:rsidP="00D35A54">
      <w:pPr>
        <w:jc w:val="both"/>
        <w:rPr>
          <w:sz w:val="20"/>
          <w:szCs w:val="20"/>
        </w:rPr>
      </w:pPr>
    </w:p>
    <w:p w:rsidR="0011174E" w:rsidRDefault="0011174E" w:rsidP="00005679">
      <w:pPr>
        <w:jc w:val="both"/>
        <w:rPr>
          <w:b/>
          <w:bCs/>
          <w:sz w:val="20"/>
          <w:szCs w:val="20"/>
        </w:rPr>
      </w:pPr>
    </w:p>
    <w:p w:rsidR="0011174E" w:rsidRPr="005C1F10" w:rsidRDefault="0011174E" w:rsidP="00D35A54">
      <w:pPr>
        <w:jc w:val="both"/>
        <w:rPr>
          <w:sz w:val="20"/>
          <w:szCs w:val="20"/>
        </w:rPr>
      </w:pPr>
      <w:r w:rsidRPr="0097353C">
        <w:rPr>
          <w:b/>
          <w:bCs/>
          <w:sz w:val="20"/>
          <w:szCs w:val="20"/>
        </w:rPr>
        <w:t>II</w:t>
      </w:r>
      <w:r>
        <w:rPr>
          <w:b/>
          <w:bCs/>
          <w:sz w:val="20"/>
          <w:szCs w:val="20"/>
        </w:rPr>
        <w:t>I</w:t>
      </w:r>
      <w:r w:rsidRPr="0097353C">
        <w:rPr>
          <w:sz w:val="20"/>
          <w:szCs w:val="20"/>
        </w:rPr>
        <w:t>.</w:t>
      </w:r>
      <w:r w:rsidRPr="0097353C">
        <w:rPr>
          <w:sz w:val="20"/>
          <w:szCs w:val="20"/>
        </w:rPr>
        <w:tab/>
      </w:r>
      <w:r w:rsidRPr="0097353C">
        <w:rPr>
          <w:b/>
          <w:bCs/>
          <w:sz w:val="20"/>
          <w:szCs w:val="20"/>
        </w:rPr>
        <w:t xml:space="preserve">DECLARA “EL ORGANISMO ESTATAL” </w:t>
      </w:r>
      <w:r>
        <w:rPr>
          <w:b/>
          <w:bCs/>
          <w:sz w:val="20"/>
          <w:szCs w:val="20"/>
        </w:rPr>
        <w:t xml:space="preserve">A TRAVÉS DE SU REPRESENTANTE </w:t>
      </w:r>
      <w:r w:rsidRPr="0097353C">
        <w:rPr>
          <w:b/>
          <w:bCs/>
          <w:sz w:val="20"/>
          <w:szCs w:val="20"/>
        </w:rPr>
        <w:t>QUE:</w:t>
      </w:r>
    </w:p>
    <w:p w:rsidR="0011174E" w:rsidRPr="0097353C" w:rsidRDefault="0011174E" w:rsidP="00D35A54">
      <w:pPr>
        <w:pStyle w:val="Textocomentario"/>
        <w:jc w:val="both"/>
      </w:pPr>
    </w:p>
    <w:p w:rsidR="0011174E" w:rsidRPr="0097353C" w:rsidRDefault="0011174E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III.1.</w:t>
      </w:r>
      <w:r w:rsidRPr="0097353C">
        <w:rPr>
          <w:sz w:val="20"/>
          <w:szCs w:val="20"/>
        </w:rPr>
        <w:tab/>
        <w:t xml:space="preserve">Es un Organismo Público Descentralizado de </w:t>
      </w:r>
      <w:smartTag w:uri="urn:schemas-microsoft-com:office:smarttags" w:element="PersonName">
        <w:smartTagPr>
          <w:attr w:name="ProductID" w:val="LA EMPRESA"/>
        </w:smartTagPr>
        <w:r w:rsidRPr="0097353C">
          <w:rPr>
            <w:sz w:val="20"/>
            <w:szCs w:val="20"/>
          </w:rPr>
          <w:t>la Administración Pública</w:t>
        </w:r>
      </w:smartTag>
      <w:r w:rsidRPr="0097353C">
        <w:rPr>
          <w:sz w:val="20"/>
          <w:szCs w:val="20"/>
        </w:rPr>
        <w:t xml:space="preserve"> </w:t>
      </w:r>
      <w:r>
        <w:rPr>
          <w:sz w:val="20"/>
          <w:szCs w:val="20"/>
        </w:rPr>
        <w:t>Estatal</w:t>
      </w:r>
      <w:r w:rsidRPr="0097353C">
        <w:rPr>
          <w:sz w:val="20"/>
          <w:szCs w:val="20"/>
        </w:rPr>
        <w:t>, que cuenta con personalidad jurídica, patrimonio, autonomía técnica y de gestión para el cumplimiento de sus objetivos y ejercicio de sus facultades, con fundamento en</w:t>
      </w:r>
      <w:r>
        <w:rPr>
          <w:sz w:val="20"/>
          <w:szCs w:val="20"/>
        </w:rPr>
        <w:t xml:space="preserve"> lo dispuesto por </w:t>
      </w:r>
      <w:r w:rsidRPr="0097353C">
        <w:rPr>
          <w:sz w:val="20"/>
          <w:szCs w:val="20"/>
        </w:rPr>
        <w:t>su Decreto de creación</w:t>
      </w:r>
      <w:r w:rsidRPr="005C1F10">
        <w:rPr>
          <w:sz w:val="20"/>
          <w:szCs w:val="20"/>
        </w:rPr>
        <w:t>.</w:t>
      </w:r>
    </w:p>
    <w:p w:rsidR="0011174E" w:rsidRPr="0097353C" w:rsidRDefault="0011174E" w:rsidP="00D35A54">
      <w:pPr>
        <w:ind w:left="708"/>
        <w:jc w:val="both"/>
        <w:rPr>
          <w:sz w:val="20"/>
          <w:szCs w:val="20"/>
        </w:rPr>
      </w:pPr>
    </w:p>
    <w:p w:rsidR="0011174E" w:rsidRPr="0097353C" w:rsidRDefault="0011174E" w:rsidP="00D35A54">
      <w:pPr>
        <w:pStyle w:val="Prrafodelista"/>
        <w:spacing w:after="200"/>
        <w:ind w:left="705" w:hanging="705"/>
        <w:contextualSpacing/>
        <w:jc w:val="both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III.2.</w:t>
      </w:r>
      <w:r w:rsidRPr="0097353C">
        <w:rPr>
          <w:sz w:val="20"/>
          <w:szCs w:val="20"/>
        </w:rPr>
        <w:tab/>
        <w:t xml:space="preserve">Su representante, manifiesta bajo protesta de decir verdad, que cuenta con las facultades suficientes para suscribir el presente </w:t>
      </w:r>
      <w:r>
        <w:rPr>
          <w:sz w:val="20"/>
          <w:szCs w:val="20"/>
        </w:rPr>
        <w:t>contrato</w:t>
      </w:r>
      <w:r w:rsidRPr="0097353C">
        <w:rPr>
          <w:sz w:val="20"/>
          <w:szCs w:val="20"/>
        </w:rPr>
        <w:t xml:space="preserve">, conforme a las funciones y atribuciones que le han sido conferidas por disposición legal, o bien, que le han sido asignadas por el Director General de </w:t>
      </w:r>
      <w:r w:rsidRPr="0097353C">
        <w:rPr>
          <w:b/>
          <w:bCs/>
          <w:sz w:val="20"/>
          <w:szCs w:val="20"/>
        </w:rPr>
        <w:t>“EL ORGANISMO ESTATAL”</w:t>
      </w:r>
      <w:r w:rsidRPr="0097353C">
        <w:rPr>
          <w:sz w:val="20"/>
          <w:szCs w:val="20"/>
        </w:rPr>
        <w:t>.</w:t>
      </w:r>
    </w:p>
    <w:p w:rsidR="0011174E" w:rsidRDefault="0011174E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III.3.</w:t>
      </w:r>
      <w:r w:rsidRPr="0097353C">
        <w:rPr>
          <w:rFonts w:eastAsia="Arial Unicode MS"/>
          <w:sz w:val="20"/>
          <w:szCs w:val="20"/>
        </w:rPr>
        <w:tab/>
      </w:r>
      <w:r w:rsidRPr="00F548BE">
        <w:rPr>
          <w:sz w:val="20"/>
          <w:szCs w:val="20"/>
        </w:rPr>
        <w:t>Celebra el presente contrato, con el objeto de asesorar a</w:t>
      </w:r>
      <w:r>
        <w:rPr>
          <w:sz w:val="20"/>
          <w:szCs w:val="20"/>
        </w:rPr>
        <w:t xml:space="preserve"> </w:t>
      </w:r>
      <w:r w:rsidRPr="00D35A54">
        <w:rPr>
          <w:b/>
          <w:bCs/>
          <w:sz w:val="20"/>
          <w:szCs w:val="20"/>
        </w:rPr>
        <w:t>“EL CEPS”,</w:t>
      </w:r>
      <w:r>
        <w:rPr>
          <w:sz w:val="20"/>
          <w:szCs w:val="20"/>
        </w:rPr>
        <w:t xml:space="preserve"> </w:t>
      </w:r>
      <w:r w:rsidRPr="00F548BE">
        <w:rPr>
          <w:sz w:val="20"/>
          <w:szCs w:val="20"/>
        </w:rPr>
        <w:t xml:space="preserve">en las acciones derivadas de la ejecución de la acción objeto del presente instrumento, de conformidad y en cumplimiento a lo establecido en los </w:t>
      </w:r>
      <w:r>
        <w:rPr>
          <w:sz w:val="20"/>
          <w:szCs w:val="20"/>
        </w:rPr>
        <w:t>Lineamientos de Operación del Programa de la Reforma Educativa (en adelante Lineamientos de Operación).</w:t>
      </w:r>
    </w:p>
    <w:p w:rsidR="0011174E" w:rsidRDefault="0011174E" w:rsidP="00D35A54">
      <w:pPr>
        <w:pStyle w:val="Textoindependiente"/>
        <w:numPr>
          <w:ins w:id="0" w:author="Unknown" w:date="2014-11-04T18:35:00Z"/>
        </w:numPr>
        <w:ind w:left="705" w:hanging="705"/>
        <w:rPr>
          <w:b/>
          <w:bCs/>
          <w:sz w:val="20"/>
          <w:szCs w:val="20"/>
        </w:rPr>
      </w:pPr>
    </w:p>
    <w:p w:rsidR="0011174E" w:rsidRPr="0097353C" w:rsidRDefault="0011174E" w:rsidP="00D35A54">
      <w:pPr>
        <w:pStyle w:val="Textoindependiente"/>
        <w:ind w:left="705" w:hanging="705"/>
        <w:rPr>
          <w:sz w:val="20"/>
          <w:szCs w:val="20"/>
        </w:rPr>
      </w:pPr>
      <w:r w:rsidRPr="00ED2380">
        <w:rPr>
          <w:b/>
          <w:bCs/>
          <w:sz w:val="20"/>
          <w:szCs w:val="20"/>
        </w:rPr>
        <w:t>III.4.</w:t>
      </w:r>
      <w:r w:rsidRPr="00F548BE">
        <w:rPr>
          <w:sz w:val="20"/>
          <w:szCs w:val="20"/>
        </w:rPr>
        <w:tab/>
        <w:t xml:space="preserve">Elaboró la Cédula de Información </w:t>
      </w:r>
      <w:r>
        <w:rPr>
          <w:sz w:val="20"/>
          <w:szCs w:val="20"/>
        </w:rPr>
        <w:t>de Carencias Físicas</w:t>
      </w:r>
      <w:r w:rsidRPr="00F548BE">
        <w:rPr>
          <w:sz w:val="20"/>
          <w:szCs w:val="20"/>
        </w:rPr>
        <w:t xml:space="preserve">, así como el Proyecto Técnico Presupuestado, ambos documentos validados por </w:t>
      </w:r>
      <w:r w:rsidRPr="0097353C">
        <w:rPr>
          <w:b/>
          <w:bCs/>
          <w:sz w:val="20"/>
          <w:szCs w:val="20"/>
        </w:rPr>
        <w:t>“EL ORGANISMO ESTATAL”</w:t>
      </w:r>
      <w:r w:rsidRPr="00F548BE">
        <w:rPr>
          <w:sz w:val="20"/>
          <w:szCs w:val="20"/>
        </w:rPr>
        <w:t xml:space="preserve">, y de los cuales se desprenden las especificaciones técnicas de la acción </w:t>
      </w:r>
      <w:r>
        <w:rPr>
          <w:sz w:val="20"/>
          <w:szCs w:val="20"/>
        </w:rPr>
        <w:t xml:space="preserve">objeto del presente contrato </w:t>
      </w:r>
      <w:r w:rsidRPr="00F548BE">
        <w:rPr>
          <w:sz w:val="20"/>
          <w:szCs w:val="20"/>
        </w:rPr>
        <w:t>a ejecutarse en el Plantel Educativo</w:t>
      </w:r>
      <w:r>
        <w:rPr>
          <w:b/>
          <w:bCs/>
          <w:sz w:val="20"/>
          <w:szCs w:val="20"/>
        </w:rPr>
        <w:t>.</w:t>
      </w:r>
    </w:p>
    <w:p w:rsidR="0011174E" w:rsidRPr="0097353C" w:rsidRDefault="0011174E" w:rsidP="00D35A54">
      <w:pPr>
        <w:jc w:val="both"/>
        <w:rPr>
          <w:sz w:val="20"/>
          <w:szCs w:val="20"/>
        </w:rPr>
      </w:pPr>
    </w:p>
    <w:p w:rsidR="0011174E" w:rsidRPr="0097353C" w:rsidRDefault="0011174E" w:rsidP="00D35A54">
      <w:pPr>
        <w:pStyle w:val="Prrafodelista"/>
        <w:ind w:left="0"/>
        <w:contextualSpacing/>
        <w:jc w:val="both"/>
        <w:rPr>
          <w:rFonts w:eastAsia="Arial Unicode MS"/>
          <w:sz w:val="20"/>
          <w:szCs w:val="20"/>
        </w:rPr>
      </w:pPr>
      <w:r w:rsidRPr="00ED2380">
        <w:rPr>
          <w:rFonts w:eastAsia="Arial Unicode MS"/>
          <w:b/>
          <w:bCs/>
          <w:sz w:val="20"/>
          <w:szCs w:val="20"/>
        </w:rPr>
        <w:t>III.5.</w:t>
      </w:r>
      <w:r w:rsidRPr="0097353C">
        <w:rPr>
          <w:rFonts w:eastAsia="Arial Unicode MS"/>
          <w:sz w:val="20"/>
          <w:szCs w:val="20"/>
        </w:rPr>
        <w:tab/>
        <w:t xml:space="preserve">Para los fines de este </w:t>
      </w:r>
      <w:r>
        <w:rPr>
          <w:rFonts w:eastAsia="Arial Unicode MS"/>
          <w:sz w:val="20"/>
          <w:szCs w:val="20"/>
        </w:rPr>
        <w:t>contrato</w:t>
      </w:r>
      <w:r w:rsidRPr="0097353C">
        <w:rPr>
          <w:rFonts w:eastAsia="Arial Unicode MS"/>
          <w:sz w:val="20"/>
          <w:szCs w:val="20"/>
        </w:rPr>
        <w:t xml:space="preserve">, señala como su domicilio el ubicado en </w:t>
      </w:r>
      <w:r w:rsidRPr="008463BE">
        <w:rPr>
          <w:b/>
          <w:bCs/>
          <w:sz w:val="20"/>
          <w:szCs w:val="20"/>
          <w:highlight w:val="lightGray"/>
        </w:rPr>
        <w:t>______________</w:t>
      </w:r>
      <w:r w:rsidRPr="0097353C">
        <w:rPr>
          <w:rFonts w:eastAsia="Arial Unicode MS"/>
          <w:sz w:val="20"/>
          <w:szCs w:val="20"/>
        </w:rPr>
        <w:t>.</w:t>
      </w:r>
    </w:p>
    <w:p w:rsidR="0011174E" w:rsidRPr="00A96EF7" w:rsidRDefault="0011174E" w:rsidP="00D35A54">
      <w:pPr>
        <w:ind w:left="705" w:hanging="705"/>
        <w:jc w:val="both"/>
        <w:rPr>
          <w:sz w:val="20"/>
          <w:szCs w:val="20"/>
        </w:rPr>
      </w:pPr>
    </w:p>
    <w:p w:rsidR="0011174E" w:rsidRPr="0015256B" w:rsidRDefault="0011174E" w:rsidP="00D35A54">
      <w:pPr>
        <w:jc w:val="both"/>
        <w:rPr>
          <w:sz w:val="20"/>
          <w:szCs w:val="20"/>
        </w:rPr>
      </w:pPr>
    </w:p>
    <w:p w:rsidR="0011174E" w:rsidRPr="0015256B" w:rsidRDefault="0011174E" w:rsidP="00D35A54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Atento a lo anteriormente manifestado, las partes se obligan al tenor de las siguientes:</w:t>
      </w:r>
    </w:p>
    <w:p w:rsidR="0011174E" w:rsidRDefault="0011174E" w:rsidP="00D35A54">
      <w:pPr>
        <w:tabs>
          <w:tab w:val="left" w:pos="360"/>
        </w:tabs>
        <w:jc w:val="both"/>
        <w:rPr>
          <w:sz w:val="20"/>
          <w:szCs w:val="20"/>
        </w:rPr>
      </w:pPr>
    </w:p>
    <w:p w:rsidR="0011174E" w:rsidRDefault="0011174E" w:rsidP="00364F69">
      <w:pPr>
        <w:jc w:val="center"/>
        <w:rPr>
          <w:b/>
          <w:bCs/>
          <w:sz w:val="20"/>
          <w:szCs w:val="20"/>
          <w:lang w:val="pt-BR"/>
        </w:rPr>
      </w:pPr>
    </w:p>
    <w:p w:rsidR="0011174E" w:rsidRDefault="0011174E" w:rsidP="00364F69">
      <w:pPr>
        <w:jc w:val="center"/>
        <w:rPr>
          <w:b/>
          <w:bCs/>
          <w:sz w:val="20"/>
          <w:szCs w:val="20"/>
          <w:lang w:val="pt-BR"/>
        </w:rPr>
      </w:pPr>
    </w:p>
    <w:p w:rsidR="0011174E" w:rsidRDefault="0011174E" w:rsidP="00364F69">
      <w:pPr>
        <w:jc w:val="center"/>
        <w:rPr>
          <w:b/>
          <w:bCs/>
          <w:sz w:val="20"/>
          <w:szCs w:val="20"/>
          <w:lang w:val="pt-BR"/>
        </w:rPr>
      </w:pPr>
    </w:p>
    <w:p w:rsidR="0011174E" w:rsidRPr="0015256B" w:rsidRDefault="0011174E" w:rsidP="00364F69">
      <w:pPr>
        <w:jc w:val="center"/>
        <w:rPr>
          <w:b/>
          <w:bCs/>
          <w:sz w:val="20"/>
          <w:szCs w:val="20"/>
          <w:lang w:val="pt-BR"/>
        </w:rPr>
      </w:pPr>
      <w:r w:rsidRPr="0015256B">
        <w:rPr>
          <w:b/>
          <w:bCs/>
          <w:sz w:val="20"/>
          <w:szCs w:val="20"/>
          <w:lang w:val="pt-BR"/>
        </w:rPr>
        <w:t>C L Á U S U L A S</w:t>
      </w:r>
    </w:p>
    <w:p w:rsidR="0011174E" w:rsidRPr="0015256B" w:rsidRDefault="0011174E" w:rsidP="00364F69">
      <w:pPr>
        <w:jc w:val="both"/>
        <w:rPr>
          <w:sz w:val="20"/>
          <w:szCs w:val="20"/>
          <w:lang w:val="pt-BR"/>
        </w:rPr>
      </w:pPr>
    </w:p>
    <w:p w:rsidR="0011174E" w:rsidRDefault="0011174E" w:rsidP="00364F69">
      <w:pPr>
        <w:jc w:val="both"/>
        <w:rPr>
          <w:b/>
          <w:bCs/>
          <w:sz w:val="20"/>
          <w:szCs w:val="20"/>
        </w:rPr>
      </w:pPr>
      <w:r w:rsidRPr="0015256B">
        <w:rPr>
          <w:b/>
          <w:bCs/>
          <w:sz w:val="20"/>
          <w:szCs w:val="20"/>
          <w:lang w:val="pt-BR"/>
        </w:rPr>
        <w:t>PRIMERA.</w:t>
      </w:r>
      <w:r>
        <w:rPr>
          <w:b/>
          <w:bCs/>
          <w:sz w:val="20"/>
          <w:szCs w:val="20"/>
          <w:lang w:val="pt-BR"/>
        </w:rPr>
        <w:t>-</w:t>
      </w:r>
      <w:r w:rsidRPr="0015256B">
        <w:rPr>
          <w:b/>
          <w:bCs/>
          <w:sz w:val="20"/>
          <w:szCs w:val="20"/>
          <w:lang w:val="pt-BR"/>
        </w:rPr>
        <w:t xml:space="preserve"> </w:t>
      </w:r>
      <w:r w:rsidRPr="0015256B">
        <w:rPr>
          <w:b/>
          <w:bCs/>
          <w:sz w:val="20"/>
          <w:szCs w:val="20"/>
        </w:rPr>
        <w:t>OBJETO DEL CONTRATO.</w:t>
      </w:r>
    </w:p>
    <w:p w:rsidR="0011174E" w:rsidRPr="004F7921" w:rsidRDefault="0011174E" w:rsidP="004F7921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“EL CEPS” </w:t>
      </w:r>
      <w:r w:rsidRPr="0015256B">
        <w:rPr>
          <w:sz w:val="20"/>
          <w:szCs w:val="20"/>
        </w:rPr>
        <w:t xml:space="preserve"> encomienda a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la realización de l</w:t>
      </w:r>
      <w:r>
        <w:rPr>
          <w:sz w:val="20"/>
          <w:szCs w:val="20"/>
        </w:rPr>
        <w:t>a a</w:t>
      </w:r>
      <w:r w:rsidRPr="0015256B">
        <w:rPr>
          <w:sz w:val="20"/>
          <w:szCs w:val="20"/>
        </w:rPr>
        <w:t xml:space="preserve">cción descrita en el </w:t>
      </w:r>
      <w:r w:rsidRPr="00C83745">
        <w:rPr>
          <w:b/>
          <w:bCs/>
          <w:sz w:val="20"/>
          <w:szCs w:val="20"/>
        </w:rPr>
        <w:t>Proyecto Técnico</w:t>
      </w:r>
      <w:r w:rsidRPr="00C83745">
        <w:rPr>
          <w:sz w:val="20"/>
          <w:szCs w:val="20"/>
        </w:rPr>
        <w:t xml:space="preserve"> </w:t>
      </w:r>
      <w:r w:rsidRPr="00C83745">
        <w:rPr>
          <w:b/>
          <w:bCs/>
          <w:sz w:val="20"/>
          <w:szCs w:val="20"/>
        </w:rPr>
        <w:t>Presupuestado</w:t>
      </w:r>
      <w:r>
        <w:rPr>
          <w:b/>
          <w:bCs/>
          <w:sz w:val="20"/>
          <w:szCs w:val="20"/>
        </w:rPr>
        <w:t xml:space="preserve">, </w:t>
      </w:r>
      <w:r>
        <w:rPr>
          <w:sz w:val="20"/>
          <w:szCs w:val="20"/>
        </w:rPr>
        <w:t>elaborado por</w:t>
      </w:r>
      <w:r>
        <w:rPr>
          <w:b/>
          <w:bCs/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15256B">
        <w:rPr>
          <w:sz w:val="20"/>
          <w:szCs w:val="20"/>
        </w:rPr>
        <w:t xml:space="preserve"> y </w:t>
      </w:r>
      <w:r>
        <w:rPr>
          <w:b/>
          <w:bCs/>
          <w:sz w:val="20"/>
          <w:szCs w:val="20"/>
        </w:rPr>
        <w:t>“LA EMPRESA”</w:t>
      </w:r>
      <w:r w:rsidRPr="0015256B">
        <w:rPr>
          <w:sz w:val="20"/>
          <w:szCs w:val="20"/>
        </w:rPr>
        <w:t xml:space="preserve"> se obliga a </w:t>
      </w:r>
      <w:r>
        <w:rPr>
          <w:sz w:val="20"/>
          <w:szCs w:val="20"/>
        </w:rPr>
        <w:t>realizarla</w:t>
      </w:r>
      <w:r w:rsidRPr="0015256B">
        <w:rPr>
          <w:sz w:val="20"/>
          <w:szCs w:val="20"/>
        </w:rPr>
        <w:t xml:space="preserve"> conforme al </w:t>
      </w:r>
      <w:r>
        <w:rPr>
          <w:b/>
          <w:bCs/>
          <w:sz w:val="20"/>
          <w:szCs w:val="20"/>
        </w:rPr>
        <w:t>Calendario</w:t>
      </w:r>
      <w:r w:rsidRPr="000B5259">
        <w:rPr>
          <w:b/>
          <w:bCs/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 xml:space="preserve">Ejecución de la Acción </w:t>
      </w:r>
      <w:r w:rsidRPr="009B5B68">
        <w:rPr>
          <w:sz w:val="20"/>
          <w:szCs w:val="20"/>
        </w:rPr>
        <w:t xml:space="preserve">que </w:t>
      </w:r>
      <w:r>
        <w:rPr>
          <w:sz w:val="20"/>
          <w:szCs w:val="20"/>
        </w:rPr>
        <w:t xml:space="preserve">ha elaborado y en este acto lo entrega a </w:t>
      </w:r>
      <w:r>
        <w:rPr>
          <w:b/>
          <w:bCs/>
          <w:sz w:val="20"/>
          <w:szCs w:val="20"/>
        </w:rPr>
        <w:t>“EL CEPS”</w:t>
      </w:r>
      <w:r>
        <w:rPr>
          <w:sz w:val="20"/>
          <w:szCs w:val="20"/>
        </w:rPr>
        <w:t xml:space="preserve"> para</w:t>
      </w:r>
      <w:r w:rsidRPr="0015256B">
        <w:rPr>
          <w:sz w:val="20"/>
          <w:szCs w:val="20"/>
        </w:rPr>
        <w:t xml:space="preserve"> su total terminación, </w:t>
      </w:r>
      <w:r>
        <w:rPr>
          <w:sz w:val="20"/>
          <w:szCs w:val="20"/>
        </w:rPr>
        <w:t>sujetándose</w:t>
      </w:r>
      <w:r w:rsidRPr="0015256B">
        <w:rPr>
          <w:sz w:val="20"/>
          <w:szCs w:val="20"/>
        </w:rPr>
        <w:t xml:space="preserve"> para ello </w:t>
      </w:r>
      <w:r>
        <w:rPr>
          <w:sz w:val="20"/>
          <w:szCs w:val="20"/>
        </w:rPr>
        <w:t xml:space="preserve">a </w:t>
      </w:r>
      <w:r w:rsidRPr="0015256B">
        <w:rPr>
          <w:sz w:val="20"/>
          <w:szCs w:val="20"/>
        </w:rPr>
        <w:t xml:space="preserve">lo establecido en las normas de construcción que haya </w:t>
      </w:r>
      <w:r w:rsidRPr="00D07797">
        <w:rPr>
          <w:sz w:val="20"/>
          <w:szCs w:val="20"/>
        </w:rPr>
        <w:t xml:space="preserve">emitido </w:t>
      </w:r>
      <w:r>
        <w:rPr>
          <w:sz w:val="20"/>
          <w:szCs w:val="20"/>
        </w:rPr>
        <w:t xml:space="preserve">el Instituto Nacional de la Infraestructura Física Educativa, en adelante </w:t>
      </w:r>
      <w:r>
        <w:rPr>
          <w:b/>
          <w:bCs/>
          <w:sz w:val="20"/>
          <w:szCs w:val="20"/>
        </w:rPr>
        <w:t>“EL INIFED”</w:t>
      </w:r>
      <w:r w:rsidRPr="00D07797">
        <w:rPr>
          <w:sz w:val="20"/>
          <w:szCs w:val="20"/>
        </w:rPr>
        <w:t xml:space="preserve"> y la legislación aplicable, así como las referentes a la protección ecológica y ambiental vigentes en el lugar donde deban realizarse los trabajos, mismas que se tienen por reproducidas como si a la letra se insertaren en el presente contrato. Los anexos antes descritos, debidamente firmados </w:t>
      </w:r>
      <w:r>
        <w:rPr>
          <w:sz w:val="20"/>
          <w:szCs w:val="20"/>
        </w:rPr>
        <w:t>forman</w:t>
      </w:r>
      <w:r w:rsidRPr="00D07797">
        <w:rPr>
          <w:sz w:val="20"/>
          <w:szCs w:val="20"/>
        </w:rPr>
        <w:t xml:space="preserve"> parte del presente contrato.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Default="0011174E" w:rsidP="00364F69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se obliga a realizar la acción de conformidad con el presente instrumento y sus anexos, sujetándose a los mismos, y e</w:t>
      </w:r>
      <w:r w:rsidRPr="0015256B">
        <w:rPr>
          <w:sz w:val="20"/>
          <w:szCs w:val="20"/>
        </w:rPr>
        <w:t xml:space="preserve">n el supuesto de que </w:t>
      </w:r>
      <w:r>
        <w:rPr>
          <w:b/>
          <w:bCs/>
          <w:sz w:val="20"/>
          <w:szCs w:val="20"/>
        </w:rPr>
        <w:t>“</w:t>
      </w:r>
      <w:smartTag w:uri="urn:schemas-microsoft-com:office:smarttags" w:element="PersonName">
        <w:smartTagPr>
          <w:attr w:name="ProductID" w:val="LA EMPRESA"/>
        </w:smartTagPr>
        <w:r>
          <w:rPr>
            <w:b/>
            <w:bCs/>
            <w:sz w:val="20"/>
            <w:szCs w:val="20"/>
          </w:rPr>
          <w:t>LA EMPRESA</w:t>
        </w:r>
      </w:smartTag>
      <w:r>
        <w:rPr>
          <w:b/>
          <w:bCs/>
          <w:sz w:val="20"/>
          <w:szCs w:val="20"/>
        </w:rPr>
        <w:t>”</w:t>
      </w:r>
      <w:r w:rsidRPr="0015256B">
        <w:rPr>
          <w:sz w:val="20"/>
          <w:szCs w:val="20"/>
        </w:rPr>
        <w:t xml:space="preserve"> realice </w:t>
      </w:r>
      <w:r>
        <w:rPr>
          <w:sz w:val="20"/>
          <w:szCs w:val="20"/>
        </w:rPr>
        <w:t>a</w:t>
      </w:r>
      <w:r w:rsidRPr="0015256B">
        <w:rPr>
          <w:sz w:val="20"/>
          <w:szCs w:val="20"/>
        </w:rPr>
        <w:t xml:space="preserve">cciones </w:t>
      </w:r>
      <w:r>
        <w:rPr>
          <w:sz w:val="20"/>
          <w:szCs w:val="20"/>
        </w:rPr>
        <w:t xml:space="preserve">distintas a las </w:t>
      </w:r>
      <w:r w:rsidRPr="0015256B">
        <w:rPr>
          <w:sz w:val="20"/>
          <w:szCs w:val="20"/>
        </w:rPr>
        <w:t xml:space="preserve"> contemplada</w:t>
      </w:r>
      <w:r>
        <w:rPr>
          <w:sz w:val="20"/>
          <w:szCs w:val="20"/>
        </w:rPr>
        <w:t>s en el presente contra</w:t>
      </w:r>
      <w:r w:rsidRPr="00E850EE">
        <w:rPr>
          <w:sz w:val="20"/>
          <w:szCs w:val="20"/>
        </w:rPr>
        <w:t xml:space="preserve">to sin autorización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 xml:space="preserve"> </w:t>
      </w:r>
      <w:r w:rsidRPr="00E850EE">
        <w:rPr>
          <w:sz w:val="20"/>
          <w:szCs w:val="20"/>
        </w:rPr>
        <w:t xml:space="preserve">y de </w:t>
      </w:r>
      <w:r>
        <w:rPr>
          <w:b/>
          <w:bCs/>
          <w:sz w:val="20"/>
          <w:szCs w:val="20"/>
        </w:rPr>
        <w:t>“EL CEPS</w:t>
      </w:r>
      <w:r w:rsidRPr="00E850EE">
        <w:rPr>
          <w:b/>
          <w:bCs/>
          <w:sz w:val="20"/>
          <w:szCs w:val="20"/>
        </w:rPr>
        <w:t>”</w:t>
      </w:r>
      <w:r w:rsidRPr="00E850EE">
        <w:rPr>
          <w:sz w:val="20"/>
          <w:szCs w:val="20"/>
        </w:rPr>
        <w:t>,</w:t>
      </w:r>
      <w:r w:rsidRPr="0015256B">
        <w:rPr>
          <w:sz w:val="20"/>
          <w:szCs w:val="20"/>
        </w:rPr>
        <w:t xml:space="preserve"> no tendrá derecho a reclamar </w:t>
      </w:r>
      <w:r>
        <w:rPr>
          <w:sz w:val="20"/>
          <w:szCs w:val="20"/>
        </w:rPr>
        <w:t xml:space="preserve">pago alguno por ello, </w:t>
      </w:r>
      <w:r w:rsidRPr="0015256B">
        <w:rPr>
          <w:sz w:val="20"/>
          <w:szCs w:val="20"/>
        </w:rPr>
        <w:t xml:space="preserve">independientemente de la responsabilidad en que incurra por la ejecución de los trabajos </w:t>
      </w:r>
      <w:r>
        <w:rPr>
          <w:sz w:val="20"/>
          <w:szCs w:val="20"/>
        </w:rPr>
        <w:t>excedentes.</w:t>
      </w:r>
    </w:p>
    <w:p w:rsidR="0011174E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675D9C" w:rsidRDefault="0011174E" w:rsidP="00364F69">
      <w:pPr>
        <w:jc w:val="both"/>
        <w:rPr>
          <w:b/>
          <w:bCs/>
          <w:sz w:val="20"/>
          <w:szCs w:val="20"/>
        </w:rPr>
      </w:pPr>
      <w:r w:rsidRPr="00675D9C">
        <w:rPr>
          <w:b/>
          <w:bCs/>
          <w:sz w:val="20"/>
          <w:szCs w:val="20"/>
        </w:rPr>
        <w:t xml:space="preserve">SEGUNDA.- MONTO DEL CONTRATO. </w:t>
      </w:r>
    </w:p>
    <w:p w:rsidR="0011174E" w:rsidRPr="00675D9C" w:rsidRDefault="0011174E" w:rsidP="00364F69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El monto del presente contrato asciende a la cantidad de </w:t>
      </w:r>
      <w:r w:rsidRPr="00675D9C">
        <w:rPr>
          <w:b/>
          <w:bCs/>
          <w:sz w:val="20"/>
          <w:szCs w:val="20"/>
        </w:rPr>
        <w:t>$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número»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2"/>
          <w:szCs w:val="22"/>
        </w:rPr>
        <w:t xml:space="preserve"> (</w:t>
      </w:r>
      <w:r w:rsidRPr="00675D9C">
        <w:rPr>
          <w:b/>
          <w:bCs/>
          <w:sz w:val="20"/>
          <w:szCs w:val="20"/>
        </w:rPr>
        <w:fldChar w:fldCharType="begin"/>
      </w:r>
      <w:r w:rsidRPr="00675D9C">
        <w:rPr>
          <w:b/>
          <w:bCs/>
          <w:sz w:val="20"/>
          <w:szCs w:val="20"/>
        </w:rPr>
        <w:instrText xml:space="preserve"> MERGEFIELD "rep_capfce" </w:instrText>
      </w:r>
      <w:r w:rsidRPr="00675D9C">
        <w:rPr>
          <w:b/>
          <w:bCs/>
          <w:sz w:val="20"/>
          <w:szCs w:val="20"/>
        </w:rPr>
        <w:fldChar w:fldCharType="separate"/>
      </w:r>
      <w:r w:rsidRPr="00675D9C">
        <w:rPr>
          <w:b/>
          <w:bCs/>
          <w:noProof/>
          <w:sz w:val="20"/>
          <w:szCs w:val="20"/>
        </w:rPr>
        <w:t>«cantidad con letra»</w:t>
      </w:r>
      <w:r w:rsidRPr="00675D9C">
        <w:rPr>
          <w:b/>
          <w:bCs/>
          <w:sz w:val="20"/>
          <w:szCs w:val="20"/>
        </w:rPr>
        <w:fldChar w:fldCharType="end"/>
      </w:r>
      <w:r w:rsidRPr="00675D9C">
        <w:rPr>
          <w:b/>
          <w:bCs/>
          <w:sz w:val="20"/>
          <w:szCs w:val="20"/>
        </w:rPr>
        <w:t xml:space="preserve"> pesos 00/100 M. N.)</w:t>
      </w:r>
      <w:r w:rsidRPr="00675D9C">
        <w:rPr>
          <w:sz w:val="20"/>
          <w:szCs w:val="20"/>
        </w:rPr>
        <w:t>, misma que incluye el Impuesto al Valor Agregado, cantidad que no estará sujeta a ningún tipo de ajuste de costos.</w:t>
      </w:r>
    </w:p>
    <w:p w:rsidR="0011174E" w:rsidRPr="00675D9C" w:rsidRDefault="0011174E" w:rsidP="00364F69">
      <w:pPr>
        <w:jc w:val="both"/>
        <w:rPr>
          <w:sz w:val="20"/>
          <w:szCs w:val="20"/>
        </w:rPr>
      </w:pPr>
    </w:p>
    <w:p w:rsidR="0011174E" w:rsidRPr="00675D9C" w:rsidRDefault="0011174E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  <w:r w:rsidRPr="00675D9C">
        <w:rPr>
          <w:sz w:val="20"/>
          <w:szCs w:val="20"/>
        </w:rPr>
        <w:t xml:space="preserve">El importe antes mencionado será administrado de forma mancomunada por </w:t>
      </w:r>
      <w:r w:rsidRPr="00675D9C">
        <w:rPr>
          <w:b/>
          <w:bCs/>
          <w:sz w:val="20"/>
          <w:szCs w:val="20"/>
        </w:rPr>
        <w:t>“EL CEPS”</w:t>
      </w:r>
      <w:r w:rsidRPr="00675D9C">
        <w:rPr>
          <w:sz w:val="20"/>
          <w:szCs w:val="20"/>
        </w:rPr>
        <w:t xml:space="preserve"> y el Director del Plantel Educativo beneficiado por </w:t>
      </w:r>
      <w:r w:rsidRPr="00675D9C">
        <w:rPr>
          <w:b/>
          <w:bCs/>
          <w:sz w:val="20"/>
          <w:szCs w:val="20"/>
        </w:rPr>
        <w:t>“EL PROGRAMA”, mediante alguna de las opciones de pago que se mencionan a continuación:</w:t>
      </w:r>
    </w:p>
    <w:p w:rsidR="0011174E" w:rsidRPr="00675D9C" w:rsidRDefault="0011174E" w:rsidP="00FE1A2A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11174E" w:rsidRPr="00675D9C" w:rsidRDefault="0011174E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Pago con cheque de caja.</w:t>
      </w:r>
    </w:p>
    <w:p w:rsidR="0011174E" w:rsidRPr="00675D9C" w:rsidRDefault="0011174E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>Transferencia electrónica.</w:t>
      </w:r>
    </w:p>
    <w:p w:rsidR="0011174E" w:rsidRPr="00675D9C" w:rsidRDefault="0011174E" w:rsidP="000D481C">
      <w:pPr>
        <w:pStyle w:val="Prrafodelista"/>
        <w:numPr>
          <w:ilvl w:val="0"/>
          <w:numId w:val="19"/>
        </w:numPr>
        <w:jc w:val="both"/>
        <w:rPr>
          <w:sz w:val="20"/>
          <w:szCs w:val="20"/>
        </w:rPr>
      </w:pPr>
      <w:r w:rsidRPr="00675D9C">
        <w:rPr>
          <w:b/>
          <w:bCs/>
          <w:sz w:val="20"/>
          <w:szCs w:val="20"/>
        </w:rPr>
        <w:t xml:space="preserve">Apertura de cuenta de la empresa en </w:t>
      </w:r>
      <w:proofErr w:type="spellStart"/>
      <w:r w:rsidRPr="00675D9C">
        <w:rPr>
          <w:b/>
          <w:bCs/>
          <w:sz w:val="20"/>
          <w:szCs w:val="20"/>
        </w:rPr>
        <w:t>Bansefi</w:t>
      </w:r>
      <w:proofErr w:type="spellEnd"/>
      <w:r w:rsidRPr="00675D9C">
        <w:rPr>
          <w:b/>
          <w:bCs/>
          <w:sz w:val="20"/>
          <w:szCs w:val="20"/>
        </w:rPr>
        <w:t>.</w:t>
      </w:r>
    </w:p>
    <w:p w:rsidR="0011174E" w:rsidRPr="00675D9C" w:rsidRDefault="0011174E" w:rsidP="000D481C">
      <w:pPr>
        <w:pStyle w:val="Prrafodelista"/>
        <w:ind w:left="0"/>
        <w:jc w:val="both"/>
        <w:rPr>
          <w:b/>
          <w:bCs/>
          <w:sz w:val="20"/>
          <w:szCs w:val="20"/>
        </w:rPr>
      </w:pPr>
    </w:p>
    <w:p w:rsidR="0011174E" w:rsidRPr="00CD3A75" w:rsidRDefault="0011174E" w:rsidP="000D481C">
      <w:pPr>
        <w:pStyle w:val="Prrafodelista"/>
        <w:ind w:left="0"/>
        <w:jc w:val="both"/>
        <w:rPr>
          <w:sz w:val="20"/>
          <w:szCs w:val="20"/>
        </w:rPr>
      </w:pPr>
      <w:r w:rsidRPr="00CD3A75">
        <w:rPr>
          <w:sz w:val="20"/>
          <w:szCs w:val="20"/>
        </w:rPr>
        <w:t>En relación con lo anterior, el pago correspondiente se realizará quince días después de que se presente la factura.</w:t>
      </w:r>
    </w:p>
    <w:p w:rsidR="0011174E" w:rsidRPr="00CD3A75" w:rsidRDefault="0011174E" w:rsidP="00364F69">
      <w:pPr>
        <w:jc w:val="both"/>
        <w:rPr>
          <w:sz w:val="20"/>
          <w:szCs w:val="20"/>
        </w:rPr>
      </w:pPr>
    </w:p>
    <w:p w:rsidR="0011174E" w:rsidRPr="00675D9C" w:rsidRDefault="0011174E" w:rsidP="003E46B1">
      <w:pPr>
        <w:jc w:val="both"/>
        <w:rPr>
          <w:sz w:val="20"/>
          <w:szCs w:val="20"/>
        </w:rPr>
      </w:pPr>
      <w:r w:rsidRPr="00675D9C">
        <w:rPr>
          <w:sz w:val="20"/>
          <w:szCs w:val="20"/>
        </w:rPr>
        <w:t xml:space="preserve">La cantidad antes mencionada incluye el costo total de la acción que se le ha encomendado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por lo que queda comprendido de una manera enunciativa y no limitativa lo siguiente: gastos y honorarios de tramitación de las licencias y permisos que correspondan, materiales necesarios, mano de obra, indemnizaciones a los trabajadores de cualquier clase, gastos relativos al trabajo y honorarios de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, remuneraciones a los empleados asalariados o profesionistas que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ocupe para el cumplimiento del contrato, de conformidad con lo dispuesto en la cláusula DÉCIMA SEXTA del presente instrumento, por lo tanto </w:t>
      </w:r>
      <w:r w:rsidRPr="00675D9C">
        <w:rPr>
          <w:b/>
          <w:bCs/>
          <w:sz w:val="20"/>
          <w:szCs w:val="20"/>
        </w:rPr>
        <w:t xml:space="preserve">“EL CEPS” </w:t>
      </w:r>
      <w:r w:rsidRPr="00675D9C">
        <w:rPr>
          <w:sz w:val="20"/>
          <w:szCs w:val="20"/>
        </w:rPr>
        <w:t xml:space="preserve">está obligado a pagar a </w:t>
      </w:r>
      <w:r w:rsidRPr="00675D9C">
        <w:rPr>
          <w:b/>
          <w:bCs/>
          <w:sz w:val="20"/>
          <w:szCs w:val="20"/>
        </w:rPr>
        <w:t>“LA EMPRESA”</w:t>
      </w:r>
      <w:r w:rsidRPr="00675D9C">
        <w:rPr>
          <w:sz w:val="20"/>
          <w:szCs w:val="20"/>
        </w:rPr>
        <w:t xml:space="preserve"> únicamente la suma mencionada, pudiendo ser modificada en los términos de la cláusula siguiente.</w:t>
      </w:r>
    </w:p>
    <w:p w:rsidR="0011174E" w:rsidRPr="00D177B9" w:rsidRDefault="0011174E" w:rsidP="00824FC4">
      <w:pPr>
        <w:jc w:val="both"/>
        <w:rPr>
          <w:sz w:val="20"/>
          <w:szCs w:val="20"/>
        </w:rPr>
      </w:pPr>
    </w:p>
    <w:p w:rsidR="0011174E" w:rsidRDefault="0011174E" w:rsidP="00824FC4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824FC4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TERCERA.- MODIFICACIONES AL MONTO DEL CONTRATO. </w:t>
      </w:r>
    </w:p>
    <w:p w:rsidR="0011174E" w:rsidRPr="00D177B9" w:rsidRDefault="0011174E" w:rsidP="008D5192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acuerdan que el monto del presente contrato podrá ser modificado de conformidad con lo señalado en los </w:t>
      </w:r>
      <w:r>
        <w:rPr>
          <w:sz w:val="20"/>
          <w:szCs w:val="20"/>
        </w:rPr>
        <w:t>Lineamientos de Operación</w:t>
      </w:r>
      <w:r w:rsidRPr="00D177B9">
        <w:rPr>
          <w:sz w:val="20"/>
          <w:szCs w:val="20"/>
        </w:rPr>
        <w:t>; dicha modificación deberá invariablemente formalizarse por escrito mediante la celebración del Convenio Modificatorio correspondiente.</w:t>
      </w:r>
    </w:p>
    <w:p w:rsidR="0011174E" w:rsidRPr="00D177B9" w:rsidRDefault="0011174E" w:rsidP="008D5192">
      <w:pPr>
        <w:jc w:val="both"/>
        <w:rPr>
          <w:sz w:val="20"/>
          <w:szCs w:val="20"/>
        </w:rPr>
      </w:pPr>
    </w:p>
    <w:p w:rsidR="0011174E" w:rsidRPr="00D177B9" w:rsidRDefault="0011174E" w:rsidP="008D5192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 xml:space="preserve">Las modificaciones al monto referidas en el párrafo anterior, conllevarán, en su caso, al ajuste de la garantía a que hace referencia la </w:t>
      </w:r>
      <w:r w:rsidRPr="00D177B9">
        <w:rPr>
          <w:b/>
          <w:bCs/>
          <w:sz w:val="20"/>
          <w:szCs w:val="20"/>
        </w:rPr>
        <w:t>Cláusula Sexta</w:t>
      </w:r>
      <w:r w:rsidRPr="00D177B9">
        <w:rPr>
          <w:sz w:val="20"/>
          <w:szCs w:val="20"/>
        </w:rPr>
        <w:t xml:space="preserve"> del presente contrato, para lo cual deberá estipularse en el Convenio Modificatorio respectivo el plazo para entregar la ampliación de la garantía, mismo que no deberá exceder de </w:t>
      </w:r>
      <w:r w:rsidRPr="00D177B9">
        <w:rPr>
          <w:b/>
          <w:bCs/>
          <w:sz w:val="20"/>
          <w:szCs w:val="20"/>
        </w:rPr>
        <w:t>5 (cinco)</w:t>
      </w:r>
      <w:r w:rsidRPr="00D177B9">
        <w:rPr>
          <w:sz w:val="20"/>
          <w:szCs w:val="20"/>
        </w:rPr>
        <w:t xml:space="preserve"> días naturales siguientes a la firma de dicho convenio.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b/>
          <w:bCs/>
          <w:sz w:val="20"/>
          <w:szCs w:val="20"/>
        </w:rPr>
      </w:pPr>
    </w:p>
    <w:p w:rsidR="0011174E" w:rsidRPr="00731D56" w:rsidRDefault="0011174E" w:rsidP="00396986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CUARTA.- TIEMPO Y FORMA DE PAGO.</w:t>
      </w:r>
    </w:p>
    <w:p w:rsidR="0011174E" w:rsidRPr="00731D56" w:rsidRDefault="0011174E" w:rsidP="00797BF5">
      <w:pPr>
        <w:jc w:val="both"/>
        <w:rPr>
          <w:b/>
          <w:bCs/>
          <w:sz w:val="20"/>
          <w:szCs w:val="20"/>
        </w:rPr>
      </w:pPr>
      <w:r w:rsidRPr="00731D56">
        <w:rPr>
          <w:sz w:val="20"/>
          <w:szCs w:val="20"/>
        </w:rPr>
        <w:t xml:space="preserve">El pago de la contraprestación a que hace referencia la </w:t>
      </w:r>
      <w:r w:rsidRPr="00731D56">
        <w:rPr>
          <w:b/>
          <w:bCs/>
          <w:sz w:val="20"/>
          <w:szCs w:val="20"/>
        </w:rPr>
        <w:t xml:space="preserve">Cláusula Segunda </w:t>
      </w:r>
      <w:r w:rsidRPr="00731D56">
        <w:rPr>
          <w:sz w:val="20"/>
          <w:szCs w:val="20"/>
        </w:rPr>
        <w:t>del presente contrato, se efectuará por el representante del CEPS a través del Director del Plantel Educativo en dos ministraciones, mismas que se pagarán de la siguiente forma: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3D398E">
        <w:rPr>
          <w:sz w:val="20"/>
          <w:szCs w:val="20"/>
          <w:highlight w:val="yellow"/>
        </w:rPr>
        <w:t xml:space="preserve">La primera ministración equivalente al </w:t>
      </w:r>
      <w:r w:rsidRPr="003D398E">
        <w:rPr>
          <w:b/>
          <w:bCs/>
          <w:sz w:val="20"/>
          <w:szCs w:val="20"/>
          <w:highlight w:val="yellow"/>
        </w:rPr>
        <w:t>60%</w:t>
      </w:r>
      <w:r w:rsidRPr="003D398E">
        <w:rPr>
          <w:sz w:val="20"/>
          <w:szCs w:val="20"/>
          <w:highlight w:val="yellow"/>
        </w:rPr>
        <w:t xml:space="preserve"> del monto total del contrato</w:t>
      </w:r>
      <w:r w:rsidRPr="00731D56">
        <w:rPr>
          <w:sz w:val="20"/>
          <w:szCs w:val="20"/>
        </w:rPr>
        <w:t xml:space="preserve">, se efectuará por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a través del Director del Plantel Educativo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>, a la firma del presente instrumento.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  <w:bookmarkStart w:id="1" w:name="_GoBack"/>
      <w:bookmarkEnd w:id="1"/>
    </w:p>
    <w:p w:rsidR="0011174E" w:rsidRPr="00731D56" w:rsidRDefault="0011174E" w:rsidP="00797BF5">
      <w:pPr>
        <w:pStyle w:val="Prrafodelista"/>
        <w:numPr>
          <w:ilvl w:val="0"/>
          <w:numId w:val="18"/>
        </w:numPr>
        <w:ind w:hanging="436"/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La segunda del equivalente al </w:t>
      </w:r>
      <w:r w:rsidRPr="00731D56">
        <w:rPr>
          <w:b/>
          <w:bCs/>
          <w:sz w:val="20"/>
          <w:szCs w:val="20"/>
        </w:rPr>
        <w:t>40%</w:t>
      </w:r>
      <w:r w:rsidRPr="00731D56">
        <w:rPr>
          <w:sz w:val="20"/>
          <w:szCs w:val="20"/>
        </w:rPr>
        <w:t xml:space="preserve"> del monto total se efectuará a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cuando la acción presente un avance del 100%, previa solicitud de pago que realice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a </w:t>
      </w:r>
      <w:r w:rsidRPr="00731D56">
        <w:rPr>
          <w:b/>
          <w:bCs/>
          <w:sz w:val="20"/>
          <w:szCs w:val="20"/>
        </w:rPr>
        <w:t xml:space="preserve">“EL </w:t>
      </w:r>
      <w:r w:rsidRPr="00731D56">
        <w:rPr>
          <w:b/>
          <w:bCs/>
          <w:sz w:val="20"/>
          <w:szCs w:val="20"/>
        </w:rPr>
        <w:lastRenderedPageBreak/>
        <w:t xml:space="preserve">CEPS” </w:t>
      </w:r>
      <w:r w:rsidRPr="00731D56">
        <w:rPr>
          <w:sz w:val="20"/>
          <w:szCs w:val="20"/>
        </w:rPr>
        <w:t>con el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visto bueno del Director del Plantel Educativo,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así como con la verificación del 100% de la acción, acompañado del comprobante fiscal correspondiente.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797BF5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liberación de la segunda ministración,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y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el Director del Plantel Educativo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 xml:space="preserve">notificará a </w:t>
      </w:r>
      <w:r w:rsidRPr="00731D56">
        <w:rPr>
          <w:b/>
          <w:bCs/>
          <w:sz w:val="20"/>
          <w:szCs w:val="20"/>
        </w:rPr>
        <w:t>“EL ORGANISMO ESTATAL”</w:t>
      </w:r>
      <w:r w:rsidRPr="00731D56">
        <w:rPr>
          <w:sz w:val="20"/>
          <w:szCs w:val="20"/>
        </w:rPr>
        <w:t xml:space="preserve"> la terminación de la acción, para lo cual será necesario que </w:t>
      </w: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entregue a </w:t>
      </w:r>
      <w:r w:rsidRPr="00731D56">
        <w:rPr>
          <w:b/>
          <w:bCs/>
          <w:sz w:val="20"/>
          <w:szCs w:val="20"/>
        </w:rPr>
        <w:t>“EL CEPS”</w:t>
      </w:r>
      <w:r w:rsidRPr="00731D56">
        <w:rPr>
          <w:sz w:val="20"/>
          <w:szCs w:val="20"/>
        </w:rPr>
        <w:t xml:space="preserve"> las cartas garantías que emitan los fabricantes de los productos utilizados a nombre del plantel educativo y las pruebas de laboratorio correspondientes al objeto de la acción. 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797BF5">
      <w:pPr>
        <w:pStyle w:val="Textocomentario"/>
        <w:jc w:val="both"/>
        <w:rPr>
          <w:color w:val="000000"/>
        </w:rPr>
      </w:pPr>
      <w:r w:rsidRPr="00731D56">
        <w:t xml:space="preserve">Los pagos se efectuarán a </w:t>
      </w:r>
      <w:r w:rsidRPr="00731D56">
        <w:rPr>
          <w:b/>
          <w:bCs/>
        </w:rPr>
        <w:t>“LA EMPRESA”</w:t>
      </w:r>
      <w:r w:rsidRPr="00731D56">
        <w:t xml:space="preserve"> conforme a los avances físicos y se tendrá que solicitar por escrito a </w:t>
      </w:r>
      <w:r w:rsidRPr="00731D56">
        <w:rPr>
          <w:b/>
          <w:bCs/>
        </w:rPr>
        <w:t>“EL CEPS”</w:t>
      </w:r>
      <w:r w:rsidRPr="00731D56">
        <w:rPr>
          <w:color w:val="000000"/>
        </w:rPr>
        <w:t>.</w:t>
      </w:r>
    </w:p>
    <w:p w:rsidR="0011174E" w:rsidRPr="00731D56" w:rsidRDefault="0011174E" w:rsidP="00797BF5">
      <w:pPr>
        <w:pStyle w:val="Textocomentario"/>
        <w:jc w:val="both"/>
      </w:pPr>
    </w:p>
    <w:p w:rsidR="0011174E" w:rsidRPr="00731D56" w:rsidRDefault="0011174E" w:rsidP="00797BF5">
      <w:pPr>
        <w:overflowPunct/>
        <w:autoSpaceDE/>
        <w:autoSpaceDN/>
        <w:adjustRightInd/>
        <w:jc w:val="both"/>
        <w:textAlignment w:val="auto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“LA EMPRESA”</w:t>
      </w:r>
      <w:r w:rsidRPr="00731D56">
        <w:rPr>
          <w:sz w:val="20"/>
          <w:szCs w:val="20"/>
        </w:rPr>
        <w:t xml:space="preserve"> deberá emitir un comprobante fiscal a nombre de La Secretaría de Educación Pública del Gobierno de la Republica</w:t>
      </w:r>
      <w:r w:rsidRPr="00731D56">
        <w:rPr>
          <w:b/>
          <w:bCs/>
          <w:sz w:val="20"/>
          <w:szCs w:val="20"/>
        </w:rPr>
        <w:t xml:space="preserve"> </w:t>
      </w:r>
      <w:r w:rsidRPr="00731D56">
        <w:rPr>
          <w:sz w:val="20"/>
          <w:szCs w:val="20"/>
        </w:rPr>
        <w:t>equivalente al monto total de la acción ejecutada, que cumpla con los requisitos contenidos en las disposiciones legales aplicables.</w:t>
      </w:r>
    </w:p>
    <w:p w:rsidR="0011174E" w:rsidRPr="00731D56" w:rsidRDefault="0011174E" w:rsidP="00797BF5">
      <w:pPr>
        <w:jc w:val="both"/>
        <w:rPr>
          <w:sz w:val="20"/>
          <w:szCs w:val="20"/>
        </w:rPr>
      </w:pPr>
    </w:p>
    <w:p w:rsidR="0011174E" w:rsidRPr="00731D56" w:rsidRDefault="0011174E" w:rsidP="00B36AB9">
      <w:pPr>
        <w:pStyle w:val="Textoindependiente"/>
      </w:pPr>
      <w:r w:rsidRPr="00731D56">
        <w:rPr>
          <w:sz w:val="20"/>
          <w:szCs w:val="20"/>
        </w:rPr>
        <w:t xml:space="preserve">El pago que realice </w:t>
      </w:r>
      <w:r w:rsidRPr="00731D56">
        <w:rPr>
          <w:b/>
          <w:bCs/>
          <w:sz w:val="20"/>
          <w:szCs w:val="20"/>
        </w:rPr>
        <w:t xml:space="preserve">“EL CEPS” </w:t>
      </w:r>
      <w:r w:rsidRPr="00731D56">
        <w:rPr>
          <w:sz w:val="20"/>
          <w:szCs w:val="20"/>
        </w:rPr>
        <w:t>a través del Director del Plantel Educativo, no se considerará como aceptación de la acción, toda vez que éste se reserva expresamente el derecho de reclamar por los trabajos faltantes o mal ejecutados, por la mala calidad de los materiales, así como por la falta de cumplimiento a las normas y especificaciones técnicas.</w:t>
      </w:r>
    </w:p>
    <w:p w:rsidR="0011174E" w:rsidRPr="00731D56" w:rsidRDefault="0011174E" w:rsidP="00396986">
      <w:pPr>
        <w:jc w:val="both"/>
        <w:rPr>
          <w:sz w:val="20"/>
          <w:szCs w:val="20"/>
        </w:rPr>
      </w:pPr>
    </w:p>
    <w:p w:rsidR="0011174E" w:rsidRPr="00731D56" w:rsidRDefault="0011174E" w:rsidP="009575C9">
      <w:pPr>
        <w:jc w:val="both"/>
        <w:rPr>
          <w:b/>
          <w:bCs/>
          <w:sz w:val="20"/>
          <w:szCs w:val="20"/>
        </w:rPr>
      </w:pPr>
      <w:r w:rsidRPr="00731D56">
        <w:rPr>
          <w:b/>
          <w:bCs/>
          <w:sz w:val="20"/>
          <w:szCs w:val="20"/>
        </w:rPr>
        <w:t>QUINTA.- ASISTENCIA TÉCNICA Y SUPERVISIÓN.</w:t>
      </w:r>
    </w:p>
    <w:p w:rsidR="0011174E" w:rsidRPr="00731D56" w:rsidRDefault="0011174E" w:rsidP="00396986">
      <w:pPr>
        <w:jc w:val="both"/>
        <w:rPr>
          <w:sz w:val="20"/>
          <w:szCs w:val="20"/>
        </w:rPr>
      </w:pPr>
      <w:r w:rsidRPr="00731D56">
        <w:rPr>
          <w:sz w:val="20"/>
          <w:szCs w:val="20"/>
        </w:rPr>
        <w:t xml:space="preserve">Para la realización del objeto del presente contrato, se considerará un </w:t>
      </w:r>
      <w:r w:rsidRPr="007F6FC9">
        <w:rPr>
          <w:sz w:val="20"/>
          <w:szCs w:val="20"/>
          <w:highlight w:val="yellow"/>
        </w:rPr>
        <w:t>2%</w:t>
      </w:r>
      <w:r w:rsidRPr="00731D56">
        <w:rPr>
          <w:sz w:val="20"/>
          <w:szCs w:val="20"/>
        </w:rPr>
        <w:t xml:space="preserve"> del importe total contratado para la acción referida en la cláusula primera del presente instrumento, a fin de que </w:t>
      </w:r>
      <w:r w:rsidRPr="00731D56">
        <w:rPr>
          <w:b/>
          <w:bCs/>
          <w:sz w:val="20"/>
          <w:szCs w:val="20"/>
        </w:rPr>
        <w:t>“EL</w:t>
      </w:r>
      <w:r w:rsidRPr="00731D56">
        <w:rPr>
          <w:sz w:val="20"/>
          <w:szCs w:val="20"/>
        </w:rPr>
        <w:t xml:space="preserve"> </w:t>
      </w:r>
      <w:r w:rsidRPr="00731D56">
        <w:rPr>
          <w:b/>
          <w:bCs/>
          <w:sz w:val="20"/>
          <w:szCs w:val="20"/>
        </w:rPr>
        <w:t xml:space="preserve">ORGANISMO ESTATAL” </w:t>
      </w:r>
      <w:r w:rsidRPr="00731D56">
        <w:rPr>
          <w:sz w:val="20"/>
          <w:szCs w:val="20"/>
        </w:rPr>
        <w:t>asesore técnicamente y en todo momento la ejecución de la acción, , a efecto de apoyar las acciones que permitan el cumplimiento de las metas establecidas en cuanto a avances físicos, cantidades y calidades de las acciones.</w:t>
      </w:r>
    </w:p>
    <w:p w:rsidR="0011174E" w:rsidRDefault="0011174E" w:rsidP="00396986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INICIO Y TERMINACIÓN DE LA ACCIÓN.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BA51FF">
        <w:rPr>
          <w:b/>
          <w:bCs/>
          <w:sz w:val="20"/>
          <w:szCs w:val="20"/>
        </w:rPr>
        <w:t xml:space="preserve">“LA EMPRESA” se obliga a iniciar la acción objeto </w:t>
      </w:r>
      <w:r w:rsidRPr="008824BA">
        <w:rPr>
          <w:b/>
          <w:bCs/>
          <w:sz w:val="20"/>
          <w:szCs w:val="20"/>
        </w:rPr>
        <w:t>del presente</w:t>
      </w:r>
      <w:r w:rsidRPr="00BA51FF">
        <w:rPr>
          <w:b/>
          <w:bCs/>
          <w:sz w:val="20"/>
          <w:szCs w:val="20"/>
        </w:rPr>
        <w:t xml:space="preserve"> contrato, </w:t>
      </w:r>
      <w:r>
        <w:rPr>
          <w:b/>
          <w:bCs/>
          <w:sz w:val="20"/>
          <w:szCs w:val="20"/>
        </w:rPr>
        <w:t>en la fecha establecida en el calendario de ejecución de la acción</w:t>
      </w:r>
      <w:r w:rsidRPr="00D177B9">
        <w:rPr>
          <w:sz w:val="20"/>
          <w:szCs w:val="20"/>
        </w:rPr>
        <w:t xml:space="preserve">, y a terminarla a más tardar el día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«día»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 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«mes»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 w:rsidDel="00FA0AAE"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de </w:t>
      </w:r>
      <w:r w:rsidRPr="00BF274C">
        <w:rPr>
          <w:b/>
          <w:bCs/>
          <w:sz w:val="20"/>
          <w:szCs w:val="20"/>
          <w:highlight w:val="lightGray"/>
        </w:rPr>
        <w:fldChar w:fldCharType="begin"/>
      </w:r>
      <w:r w:rsidRPr="00BF274C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BF274C">
        <w:rPr>
          <w:b/>
          <w:bCs/>
          <w:sz w:val="20"/>
          <w:szCs w:val="20"/>
          <w:highlight w:val="lightGray"/>
        </w:rPr>
        <w:fldChar w:fldCharType="separate"/>
      </w:r>
      <w:r w:rsidRPr="00BF274C">
        <w:rPr>
          <w:b/>
          <w:bCs/>
          <w:noProof/>
          <w:sz w:val="20"/>
          <w:szCs w:val="20"/>
          <w:highlight w:val="lightGray"/>
        </w:rPr>
        <w:t>«año»</w:t>
      </w:r>
      <w:r w:rsidRPr="00BF274C">
        <w:rPr>
          <w:b/>
          <w:bCs/>
          <w:sz w:val="20"/>
          <w:szCs w:val="20"/>
          <w:highlight w:val="lightGray"/>
        </w:rPr>
        <w:fldChar w:fldCharType="end"/>
      </w:r>
      <w:r w:rsidRPr="00D177B9">
        <w:rPr>
          <w:sz w:val="20"/>
          <w:szCs w:val="20"/>
        </w:rPr>
        <w:t xml:space="preserve">, de conformidad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el </w:t>
      </w:r>
      <w:r w:rsidRPr="00D177B9">
        <w:rPr>
          <w:b/>
          <w:bCs/>
          <w:sz w:val="20"/>
          <w:szCs w:val="20"/>
        </w:rPr>
        <w:t>Calendario de Ejecución de la Acción,</w:t>
      </w:r>
      <w:r w:rsidRPr="00D177B9">
        <w:rPr>
          <w:sz w:val="20"/>
          <w:szCs w:val="20"/>
        </w:rPr>
        <w:t xml:space="preserve"> en el entendido que el período de ejecución de la acción no deberá exceder de 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(cantidad con número)</w:t>
      </w:r>
      <w:r w:rsidRPr="00D177B9">
        <w:rPr>
          <w:b/>
          <w:bCs/>
          <w:sz w:val="20"/>
          <w:szCs w:val="20"/>
        </w:rPr>
        <w:t xml:space="preserve"> (</w:t>
      </w:r>
      <w:r>
        <w:rPr>
          <w:b/>
          <w:bCs/>
          <w:sz w:val="20"/>
          <w:szCs w:val="20"/>
        </w:rPr>
        <w:t>cantidad con letra</w:t>
      </w:r>
      <w:r w:rsidRPr="00D177B9">
        <w:rPr>
          <w:b/>
          <w:bCs/>
          <w:sz w:val="20"/>
          <w:szCs w:val="20"/>
        </w:rPr>
        <w:t>) días naturales.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</w:t>
      </w:r>
      <w:r w:rsidRPr="00BF274C">
        <w:rPr>
          <w:b/>
          <w:bCs/>
          <w:sz w:val="20"/>
          <w:szCs w:val="20"/>
        </w:rPr>
        <w:t xml:space="preserve">se obliga a iniciar la acción en el plazo estipulado en el párrafo que antecede, </w:t>
      </w:r>
      <w:proofErr w:type="spellStart"/>
      <w:r w:rsidRPr="00BF274C">
        <w:rPr>
          <w:b/>
          <w:bCs/>
          <w:sz w:val="20"/>
          <w:szCs w:val="20"/>
        </w:rPr>
        <w:t>aún</w:t>
      </w:r>
      <w:proofErr w:type="spellEnd"/>
      <w:r w:rsidRPr="00BF274C">
        <w:rPr>
          <w:b/>
          <w:bCs/>
          <w:sz w:val="20"/>
          <w:szCs w:val="20"/>
        </w:rPr>
        <w:t xml:space="preserve"> cuando no se haya entregado la primera ministración</w:t>
      </w:r>
      <w:r w:rsidRPr="00D177B9">
        <w:rPr>
          <w:sz w:val="20"/>
          <w:szCs w:val="20"/>
        </w:rPr>
        <w:t xml:space="preserve">; en consecuencia no se podrán interrumpir los trabajos por el mismo motivo, o porque no se hayan efectuado las siguientes ministraciones. En el caso de que no inicien las acciones en el plazo estipulado,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dar por terminado anticipadamente el presente contrato.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C2051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avisar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>, dentro de los tres días hábiles siguientes,</w:t>
      </w:r>
      <w:r w:rsidRPr="00D177B9">
        <w:rPr>
          <w:sz w:val="20"/>
          <w:szCs w:val="20"/>
        </w:rPr>
        <w:t xml:space="preserve"> sobre cualquier circunstancia que implique retraso u obstáculo para la realización de la acción, en cuyo caso se podrán autorizar prórrogas para su conclusión, siempre y cuando existan causas y razones debidamente justificadas que sean autorizadas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de conformidad con la cláusula DÉCIMA CUARTA.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hará responsable de todas las obligaciones derivadas del presente contrato hasta la entrega de la acción,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GARANTÍAS.</w:t>
      </w:r>
    </w:p>
    <w:p w:rsidR="0011174E" w:rsidRPr="00ED2380" w:rsidRDefault="0011174E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constituir en la forma y términos que a continuación se señalan, las siguientes garantías: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545B87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lastRenderedPageBreak/>
        <w:t>a)</w:t>
      </w:r>
      <w:r w:rsidRPr="00D177B9">
        <w:rPr>
          <w:sz w:val="20"/>
          <w:szCs w:val="20"/>
        </w:rPr>
        <w:tab/>
      </w:r>
      <w:r w:rsidRPr="00483191">
        <w:rPr>
          <w:b/>
          <w:bCs/>
          <w:sz w:val="20"/>
          <w:szCs w:val="20"/>
        </w:rPr>
        <w:t>P</w:t>
      </w:r>
      <w:r w:rsidRPr="00D177B9">
        <w:rPr>
          <w:b/>
          <w:bCs/>
          <w:sz w:val="20"/>
          <w:szCs w:val="20"/>
        </w:rPr>
        <w:t>agaré</w:t>
      </w:r>
      <w:r w:rsidRPr="00D177B9">
        <w:rPr>
          <w:sz w:val="20"/>
          <w:szCs w:val="20"/>
        </w:rPr>
        <w:t xml:space="preserve"> que garantice la debida aplicación de las </w:t>
      </w:r>
      <w:r>
        <w:rPr>
          <w:sz w:val="20"/>
          <w:szCs w:val="20"/>
        </w:rPr>
        <w:t xml:space="preserve">dos </w:t>
      </w:r>
      <w:r w:rsidRPr="00D177B9">
        <w:rPr>
          <w:sz w:val="20"/>
          <w:szCs w:val="20"/>
        </w:rPr>
        <w:t xml:space="preserve">ministraciones y el cumplimiento de todas y cada una de las obligaciones establecidas en el presente contrato, para lo cual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otorgarlo a la firma del presente contrato a favor de</w:t>
      </w:r>
      <w:r>
        <w:rPr>
          <w:sz w:val="20"/>
          <w:szCs w:val="20"/>
        </w:rPr>
        <w:t>l Presidente</w:t>
      </w:r>
      <w:r w:rsidRPr="00D177B9">
        <w:rPr>
          <w:sz w:val="20"/>
          <w:szCs w:val="20"/>
        </w:rPr>
        <w:t xml:space="preserve">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en su calidad de acreedor</w:t>
      </w:r>
      <w:r w:rsidRPr="00D177B9">
        <w:rPr>
          <w:b/>
          <w:bCs/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quien deberá endosarlo a favor de </w:t>
      </w:r>
      <w:r w:rsidRPr="0097353C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,</w:t>
      </w:r>
      <w:r w:rsidRPr="008824B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de conformidad con el </w:t>
      </w:r>
      <w:r w:rsidRPr="007B0B07">
        <w:rPr>
          <w:sz w:val="20"/>
          <w:szCs w:val="20"/>
        </w:rPr>
        <w:t>formato</w:t>
      </w:r>
      <w:r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>.</w:t>
      </w:r>
      <w:r w:rsidRPr="00D177B9">
        <w:rPr>
          <w:sz w:val="20"/>
          <w:szCs w:val="20"/>
        </w:rPr>
        <w:t xml:space="preserve">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Dicho pagaré será equivalente al total del valor de la acción que se consigna en el presente instrumento y deberá suscribirlo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por sí, o a través de su representante legal que tenga facultades para ello y por un aval, quien deberá ser propietario de un inmueble amparado en Escritura Pública</w:t>
      </w:r>
      <w:r>
        <w:rPr>
          <w:sz w:val="20"/>
          <w:szCs w:val="20"/>
        </w:rPr>
        <w:t xml:space="preserve"> y se encuentre libre de gravamen.</w:t>
      </w:r>
    </w:p>
    <w:p w:rsidR="0011174E" w:rsidRPr="00D177B9" w:rsidRDefault="0011174E" w:rsidP="00396986">
      <w:pPr>
        <w:ind w:left="705"/>
        <w:jc w:val="both"/>
        <w:rPr>
          <w:sz w:val="20"/>
          <w:szCs w:val="20"/>
        </w:rPr>
      </w:pPr>
    </w:p>
    <w:p w:rsidR="0011174E" w:rsidRPr="00D177B9" w:rsidRDefault="0011174E" w:rsidP="00396986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 devolución de dicha garantía será a petición del suscriptor, previa solicitud y verificación de la debida aplicación de las </w:t>
      </w:r>
      <w:r>
        <w:rPr>
          <w:sz w:val="20"/>
          <w:szCs w:val="20"/>
        </w:rPr>
        <w:t>dos</w:t>
      </w:r>
      <w:r w:rsidRPr="00D177B9">
        <w:rPr>
          <w:sz w:val="20"/>
          <w:szCs w:val="20"/>
        </w:rPr>
        <w:t xml:space="preserve"> ministraciones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7B0B07">
        <w:rPr>
          <w:sz w:val="20"/>
          <w:szCs w:val="20"/>
        </w:rPr>
        <w:t>y</w:t>
      </w:r>
      <w:r w:rsidRPr="00B36A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B45FEB">
      <w:pPr>
        <w:ind w:left="705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b)</w:t>
      </w:r>
      <w:r w:rsidRPr="00D177B9">
        <w:rPr>
          <w:sz w:val="20"/>
          <w:szCs w:val="20"/>
        </w:rPr>
        <w:tab/>
      </w:r>
      <w:r w:rsidRPr="00D177B9">
        <w:rPr>
          <w:b/>
          <w:bCs/>
          <w:sz w:val="20"/>
          <w:szCs w:val="20"/>
        </w:rPr>
        <w:t>Póliza de fianza</w:t>
      </w:r>
      <w:r w:rsidRPr="00D177B9">
        <w:rPr>
          <w:sz w:val="20"/>
          <w:szCs w:val="20"/>
        </w:rPr>
        <w:t xml:space="preserve"> que garantice el cumplimiento de todas y cada una de las obligaciones establecidas en el presente contrato, así como la buena calidad, defectos, vicios ocultos o cualquier otra responsabilidad derivada de la ejecución de la acción. </w:t>
      </w:r>
    </w:p>
    <w:p w:rsidR="0011174E" w:rsidRPr="00D177B9" w:rsidRDefault="0011174E" w:rsidP="00B45FEB">
      <w:pPr>
        <w:ind w:left="705"/>
        <w:jc w:val="both"/>
        <w:rPr>
          <w:sz w:val="20"/>
          <w:szCs w:val="20"/>
        </w:rPr>
      </w:pPr>
    </w:p>
    <w:p w:rsidR="0011174E" w:rsidRPr="00D177B9" w:rsidRDefault="0011174E" w:rsidP="00B45FEB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póliza de fianza, deberá </w:t>
      </w:r>
      <w:r w:rsidRPr="00D177B9">
        <w:rPr>
          <w:b/>
          <w:bCs/>
          <w:sz w:val="20"/>
          <w:szCs w:val="20"/>
        </w:rPr>
        <w:t>amparar el periodo de vigencia del presente contrato a partir de la fecha de su suscripción y 12 (doce) meses posteriores a la entrega-recepción de dicha acción.</w:t>
      </w:r>
    </w:p>
    <w:p w:rsidR="0011174E" w:rsidRPr="00D177B9" w:rsidRDefault="0011174E" w:rsidP="00DD74FC">
      <w:pPr>
        <w:ind w:left="705"/>
        <w:jc w:val="both"/>
        <w:rPr>
          <w:b/>
          <w:bCs/>
          <w:sz w:val="20"/>
          <w:szCs w:val="20"/>
        </w:rPr>
      </w:pPr>
    </w:p>
    <w:p w:rsidR="0011174E" w:rsidRPr="00483191" w:rsidRDefault="0011174E" w:rsidP="00AC4F7E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Esta garantía será equivalente al monto de la primera ministración, es decir, por el </w:t>
      </w:r>
      <w:r>
        <w:rPr>
          <w:sz w:val="20"/>
          <w:szCs w:val="20"/>
        </w:rPr>
        <w:t>6</w:t>
      </w:r>
      <w:r w:rsidRPr="00D177B9">
        <w:rPr>
          <w:sz w:val="20"/>
          <w:szCs w:val="20"/>
        </w:rPr>
        <w:t xml:space="preserve">0% del monto total de la acción, a favor del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483191">
        <w:rPr>
          <w:sz w:val="20"/>
          <w:szCs w:val="20"/>
        </w:rPr>
        <w:t>como primer beneficiario</w:t>
      </w:r>
      <w:r w:rsidRPr="00D177B9"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y</w:t>
      </w:r>
      <w:r w:rsidRPr="00D177B9">
        <w:rPr>
          <w:sz w:val="20"/>
          <w:szCs w:val="20"/>
        </w:rPr>
        <w:t xml:space="preserve"> </w:t>
      </w:r>
      <w:r w:rsidRPr="0097353C">
        <w:rPr>
          <w:b/>
          <w:bCs/>
          <w:sz w:val="20"/>
          <w:szCs w:val="20"/>
        </w:rPr>
        <w:t>“EL ORGANISMO ESTATAL”</w:t>
      </w:r>
      <w:r w:rsidRPr="00483191">
        <w:rPr>
          <w:sz w:val="20"/>
          <w:szCs w:val="20"/>
        </w:rPr>
        <w:t xml:space="preserve"> como segundo beneficiario.</w:t>
      </w:r>
    </w:p>
    <w:p w:rsidR="0011174E" w:rsidRPr="00D177B9" w:rsidRDefault="0011174E" w:rsidP="00AC4F7E">
      <w:pPr>
        <w:ind w:left="705"/>
        <w:jc w:val="both"/>
        <w:rPr>
          <w:sz w:val="20"/>
          <w:szCs w:val="20"/>
        </w:rPr>
      </w:pPr>
    </w:p>
    <w:p w:rsidR="0011174E" w:rsidRPr="00D177B9" w:rsidRDefault="0011174E" w:rsidP="00AC4F7E">
      <w:pPr>
        <w:ind w:left="705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La póliza de fianza deberá entregarse en un periodo que no excederá de </w:t>
      </w:r>
      <w:r w:rsidRPr="00D177B9">
        <w:rPr>
          <w:b/>
          <w:bCs/>
          <w:sz w:val="20"/>
          <w:szCs w:val="20"/>
        </w:rPr>
        <w:t>10 (diez) días hábiles</w:t>
      </w:r>
      <w:r w:rsidRPr="00D177B9">
        <w:rPr>
          <w:sz w:val="20"/>
          <w:szCs w:val="20"/>
        </w:rPr>
        <w:t xml:space="preserve"> a partir de la fecha de suscripción de este contrato y deberá ser expedida por cualquier Institución Afianzadora Mexicana debidamente autorizada de conformidad con el </w:t>
      </w:r>
      <w:r w:rsidRPr="007B0B07">
        <w:rPr>
          <w:sz w:val="20"/>
          <w:szCs w:val="20"/>
        </w:rPr>
        <w:t>formato</w:t>
      </w:r>
      <w:r w:rsidRPr="00D177B9">
        <w:rPr>
          <w:sz w:val="20"/>
          <w:szCs w:val="20"/>
        </w:rPr>
        <w:t xml:space="preserve"> que para tales efectos proporcione </w:t>
      </w:r>
      <w:r w:rsidRPr="0097353C">
        <w:rPr>
          <w:b/>
          <w:bCs/>
          <w:sz w:val="20"/>
          <w:szCs w:val="20"/>
        </w:rPr>
        <w:t>“EL ORGANISMO ESTATAL”</w:t>
      </w:r>
      <w:r w:rsidRPr="007B0B07">
        <w:rPr>
          <w:sz w:val="20"/>
          <w:szCs w:val="20"/>
        </w:rPr>
        <w:t>.</w:t>
      </w:r>
    </w:p>
    <w:p w:rsidR="0011174E" w:rsidRPr="00D177B9" w:rsidRDefault="0011174E" w:rsidP="000831E3">
      <w:pPr>
        <w:jc w:val="both"/>
        <w:rPr>
          <w:sz w:val="20"/>
          <w:szCs w:val="20"/>
        </w:rPr>
      </w:pPr>
    </w:p>
    <w:p w:rsidR="0011174E" w:rsidRPr="00D177B9" w:rsidRDefault="0011174E" w:rsidP="00BA1494">
      <w:pPr>
        <w:ind w:left="705"/>
        <w:jc w:val="both"/>
        <w:rPr>
          <w:sz w:val="20"/>
          <w:szCs w:val="20"/>
        </w:rPr>
      </w:pPr>
      <w:r w:rsidRPr="00D177B9">
        <w:rPr>
          <w:sz w:val="20"/>
          <w:szCs w:val="20"/>
        </w:rPr>
        <w:t>Dicha garantía será liberada mediante escrito expedido por el</w:t>
      </w:r>
      <w:r w:rsidRPr="00483191">
        <w:rPr>
          <w:sz w:val="20"/>
          <w:szCs w:val="20"/>
        </w:rPr>
        <w:t xml:space="preserve"> representante </w:t>
      </w:r>
      <w:r w:rsidRPr="00D177B9">
        <w:rPr>
          <w:sz w:val="20"/>
          <w:szCs w:val="20"/>
        </w:rPr>
        <w:t xml:space="preserve">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al término de su vigencia</w:t>
      </w:r>
      <w:r>
        <w:rPr>
          <w:sz w:val="20"/>
          <w:szCs w:val="20"/>
        </w:rPr>
        <w:t>.</w:t>
      </w:r>
    </w:p>
    <w:p w:rsidR="0011174E" w:rsidRPr="00D177B9" w:rsidRDefault="0011174E" w:rsidP="00BA1494">
      <w:pPr>
        <w:ind w:left="284" w:hanging="284"/>
        <w:jc w:val="both"/>
        <w:rPr>
          <w:sz w:val="20"/>
          <w:szCs w:val="20"/>
        </w:rPr>
      </w:pPr>
    </w:p>
    <w:p w:rsidR="0011174E" w:rsidRPr="00D177B9" w:rsidRDefault="0011174E" w:rsidP="005A0F80">
      <w:pPr>
        <w:pStyle w:val="Textoindependiente"/>
        <w:ind w:left="705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incumpla con lo establecido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483191">
        <w:rPr>
          <w:sz w:val="20"/>
          <w:szCs w:val="20"/>
        </w:rPr>
        <w:t xml:space="preserve"> con asesoría 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procederá a efectuar la aplicación de penas convencionales de acuerdo a lo señalado en la </w:t>
      </w:r>
      <w:r w:rsidRPr="00D177B9">
        <w:rPr>
          <w:b/>
          <w:bCs/>
          <w:sz w:val="20"/>
          <w:szCs w:val="20"/>
        </w:rPr>
        <w:t>Cláusula Décima Segunda</w:t>
      </w:r>
      <w:r w:rsidRPr="00D177B9">
        <w:rPr>
          <w:sz w:val="20"/>
          <w:szCs w:val="20"/>
        </w:rPr>
        <w:t xml:space="preserve"> del presente Contrato</w:t>
      </w:r>
      <w:r w:rsidRPr="000D67DE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pStyle w:val="Textoindependiente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OCTAVA</w:t>
      </w:r>
      <w:r w:rsidRPr="00D177B9">
        <w:rPr>
          <w:b/>
          <w:bCs/>
          <w:sz w:val="20"/>
          <w:szCs w:val="20"/>
        </w:rPr>
        <w:t>.- DISPONIBILIDAD DEL INMUEBLE Y DOCUMENTOS ADMINISTRATIVOS.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se obliga a llevar a cabo todas las acciones necesarias para dar acceso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a los inmuebles en que se ejecute la acción a partir de la suscripción del presente instrumento.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BC410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en caso de que fuera necesario, se obliga a llevar a cabo cualquier trámite para la obtención de dictámenes, licencias y demás autorizaciones necesarias para la ejecución de la acción, para lo cual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pondrá a disposición de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la documentación que, en su caso se requiera para dichos trámites; asimismo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</w:rPr>
        <w:t>coadyuvará en la gestión de los mismos.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NOVENA</w:t>
      </w:r>
      <w:r w:rsidRPr="00D57438">
        <w:rPr>
          <w:b/>
          <w:bCs/>
          <w:sz w:val="20"/>
          <w:szCs w:val="20"/>
        </w:rPr>
        <w:t>.- SEGUIMIENTO Y VERIFICACIÓN DE LA ACCIÓN.</w:t>
      </w:r>
    </w:p>
    <w:p w:rsidR="0011174E" w:rsidRPr="00ED2380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podrá realizar la verificación de todos los materiales que vayan a utilizarse para la ejecución de la acción en el plantel educativo.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lastRenderedPageBreak/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tendrá la facultad</w:t>
      </w:r>
      <w:r>
        <w:rPr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de verificar si los trabajos objeto de este contrato se están ejecutando por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acuerdo con 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Presupuestado,</w:t>
      </w:r>
      <w:r w:rsidRPr="00D177B9">
        <w:rPr>
          <w:sz w:val="20"/>
          <w:szCs w:val="20"/>
        </w:rPr>
        <w:t xml:space="preserve"> las normas, especificaciones y con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</w:t>
      </w:r>
      <w:r w:rsidRPr="00D177B9">
        <w:rPr>
          <w:sz w:val="20"/>
          <w:szCs w:val="20"/>
          <w:lang w:val="es-ES_tradnl"/>
        </w:rPr>
        <w:t>independientemente de que al momento de efectuar la entrega-recepción de la acción, se realice una última verificación.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De igual manera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deberá designar por escrito a un representante, facultado que funja como enlace, para que proporcione la información y atienda los requerimientos de la acción que le sean solicitados.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DÉCIMA</w:t>
      </w:r>
      <w:r w:rsidRPr="00D177B9">
        <w:rPr>
          <w:b/>
          <w:bCs/>
          <w:sz w:val="20"/>
          <w:szCs w:val="20"/>
        </w:rPr>
        <w:t xml:space="preserve">.- </w:t>
      </w:r>
      <w:r>
        <w:rPr>
          <w:b/>
          <w:bCs/>
          <w:sz w:val="20"/>
          <w:szCs w:val="20"/>
        </w:rPr>
        <w:t>TERMINACIÓN Y ENTREGA-RECEPCIÓN DE LA ACCIÓN</w:t>
      </w:r>
      <w:r w:rsidRPr="00D177B9">
        <w:rPr>
          <w:b/>
          <w:bCs/>
          <w:sz w:val="20"/>
          <w:szCs w:val="20"/>
        </w:rPr>
        <w:t>.</w:t>
      </w:r>
    </w:p>
    <w:p w:rsidR="0011174E" w:rsidRDefault="0011174E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 comunicará mediante oficio de Notificación de Terminación de la Acción a </w:t>
      </w:r>
      <w:r>
        <w:rPr>
          <w:b/>
          <w:bCs/>
          <w:sz w:val="20"/>
          <w:szCs w:val="20"/>
        </w:rPr>
        <w:t xml:space="preserve"> 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y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>a</w:t>
      </w:r>
      <w:r w:rsidRPr="00D177B9">
        <w:rPr>
          <w:b/>
          <w:bCs/>
          <w:sz w:val="20"/>
          <w:szCs w:val="20"/>
        </w:rPr>
        <w:t xml:space="preserve"> “EL ORGANISMO ESTATAL” </w:t>
      </w:r>
      <w:r w:rsidRPr="00D177B9">
        <w:rPr>
          <w:sz w:val="20"/>
          <w:szCs w:val="20"/>
          <w:lang w:val="es-ES_tradnl"/>
        </w:rPr>
        <w:t xml:space="preserve">la terminación de la acción, solicitando hora y fecha, </w:t>
      </w:r>
      <w:r>
        <w:rPr>
          <w:sz w:val="20"/>
          <w:szCs w:val="20"/>
          <w:lang w:val="es-ES_tradnl"/>
        </w:rPr>
        <w:t>a efecto de llevar a cabo la entrega recepción de la acción.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Una vez que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  <w:lang w:val="es-ES_tradnl"/>
        </w:rPr>
        <w:t xml:space="preserve">verifique </w:t>
      </w:r>
      <w:r w:rsidRPr="00D177B9">
        <w:rPr>
          <w:sz w:val="20"/>
          <w:szCs w:val="20"/>
          <w:lang w:val="es-ES_tradnl"/>
        </w:rPr>
        <w:t>la terminación de la acción</w:t>
      </w:r>
      <w:r>
        <w:rPr>
          <w:sz w:val="20"/>
          <w:szCs w:val="20"/>
          <w:lang w:val="es-ES_tradnl"/>
        </w:rPr>
        <w:t>,</w:t>
      </w:r>
      <w:r w:rsidRPr="00D177B9">
        <w:rPr>
          <w:sz w:val="20"/>
          <w:szCs w:val="20"/>
          <w:lang w:val="es-ES_tradnl"/>
        </w:rPr>
        <w:t xml:space="preserve">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 xml:space="preserve">” </w:t>
      </w:r>
      <w:r w:rsidRPr="006F3619">
        <w:rPr>
          <w:sz w:val="20"/>
          <w:szCs w:val="20"/>
          <w:lang w:val="es-ES_tradnl"/>
        </w:rPr>
        <w:t>procederá</w:t>
      </w:r>
      <w:r>
        <w:rPr>
          <w:sz w:val="20"/>
          <w:szCs w:val="20"/>
          <w:lang w:val="es-ES_tradnl"/>
        </w:rPr>
        <w:t xml:space="preserve"> a formalizar </w:t>
      </w:r>
      <w:r w:rsidRPr="00D177B9">
        <w:rPr>
          <w:sz w:val="20"/>
          <w:szCs w:val="20"/>
          <w:lang w:val="es-ES_tradnl"/>
        </w:rPr>
        <w:t>su</w:t>
      </w:r>
      <w:r>
        <w:rPr>
          <w:sz w:val="20"/>
          <w:szCs w:val="20"/>
          <w:lang w:val="es-ES_tradnl"/>
        </w:rPr>
        <w:t xml:space="preserve"> recepción mediante el Acta de entrega-r</w:t>
      </w:r>
      <w:r w:rsidRPr="00D177B9">
        <w:rPr>
          <w:sz w:val="20"/>
          <w:szCs w:val="20"/>
          <w:lang w:val="es-ES_tradnl"/>
        </w:rPr>
        <w:t xml:space="preserve">ecepción de la Acción en los términos señalados en </w:t>
      </w:r>
      <w:r>
        <w:rPr>
          <w:sz w:val="20"/>
          <w:szCs w:val="20"/>
          <w:lang w:val="es-ES_tradnl"/>
        </w:rPr>
        <w:t>los Lineamientos de Operación.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DÉCIMA</w:t>
      </w:r>
      <w:r>
        <w:rPr>
          <w:b/>
          <w:bCs/>
          <w:sz w:val="20"/>
          <w:szCs w:val="20"/>
          <w:lang w:val="es-ES_tradnl"/>
        </w:rPr>
        <w:t xml:space="preserve"> PRIMERA</w:t>
      </w:r>
      <w:r w:rsidRPr="00D177B9">
        <w:rPr>
          <w:b/>
          <w:bCs/>
          <w:sz w:val="20"/>
          <w:szCs w:val="20"/>
          <w:lang w:val="es-ES_tradnl"/>
        </w:rPr>
        <w:t>.-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  <w:lang w:val="es-ES_tradnl"/>
        </w:rPr>
        <w:t>RESPONSABILIDADES DE “LA EMPRESA”.</w:t>
      </w: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>, se obliga a designar anticipadamente al inicio de la acción a un representante que permanecerá en el sitio de realización de la misma, quien deberá estar debidamente capacitado con los conocimientos técnicos necesarios en el ramo de la construcción y facultado con poder amplio y suficiente para tomar decisiones en todo lo relativo al cumplimiento de este contrato; del mismo modo, deberá estar facultado para oír y recibir todo tipo de información, avisos y comunicados.</w:t>
      </w: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obliga a que los materiales y equipo que se utilicen en la acción, objeto de este contrato, cumplan con las normas de construcción que haya emitido </w:t>
      </w:r>
      <w:r>
        <w:rPr>
          <w:b/>
          <w:bCs/>
          <w:sz w:val="20"/>
          <w:szCs w:val="20"/>
        </w:rPr>
        <w:t>“EL INIFED”</w:t>
      </w:r>
      <w:r w:rsidRPr="00D177B9">
        <w:rPr>
          <w:sz w:val="20"/>
          <w:szCs w:val="20"/>
          <w:lang w:val="es-ES_tradnl"/>
        </w:rPr>
        <w:t xml:space="preserve"> y en forma supletoria en el Reglamento de Construcciones aplicable o normatividad en la materia, así como las especificaciones particulares del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  <w:lang w:val="es-ES_tradnl"/>
        </w:rPr>
        <w:t xml:space="preserve">; igualmente se obliga a que la realización de todos y cada uno de los trabajos de dicha acción se efectúen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 xml:space="preserve">así como a responder por su cuenta y riesgo de los defectos y vicios ocultos de la misma y de los daños y perjuicios que por inobservancia o negligencia de su parte se lleguen a causar a </w:t>
      </w:r>
      <w:r>
        <w:rPr>
          <w:b/>
          <w:bCs/>
          <w:sz w:val="20"/>
          <w:szCs w:val="20"/>
          <w:lang w:val="es-ES_tradnl"/>
        </w:rPr>
        <w:t>“EL CEPS</w:t>
      </w:r>
      <w:r w:rsidRPr="00D177B9">
        <w:rPr>
          <w:b/>
          <w:bCs/>
          <w:sz w:val="20"/>
          <w:szCs w:val="20"/>
          <w:lang w:val="es-ES_tradnl"/>
        </w:rPr>
        <w:t>”</w:t>
      </w:r>
      <w:r w:rsidRPr="00D177B9">
        <w:rPr>
          <w:sz w:val="20"/>
          <w:szCs w:val="20"/>
          <w:lang w:val="es-ES_tradnl"/>
        </w:rPr>
        <w:t xml:space="preserve"> o a terceros.</w:t>
      </w:r>
    </w:p>
    <w:p w:rsidR="0011174E" w:rsidRPr="00D177B9" w:rsidRDefault="0011174E" w:rsidP="00364F69">
      <w:pPr>
        <w:jc w:val="both"/>
        <w:rPr>
          <w:sz w:val="20"/>
          <w:szCs w:val="20"/>
          <w:lang w:val="es-ES_tradnl"/>
        </w:rPr>
      </w:pPr>
    </w:p>
    <w:p w:rsidR="0011174E" w:rsidRPr="00D177B9" w:rsidRDefault="0011174E" w:rsidP="00364F69">
      <w:pPr>
        <w:tabs>
          <w:tab w:val="left" w:pos="4536"/>
        </w:tabs>
        <w:jc w:val="both"/>
        <w:rPr>
          <w:sz w:val="20"/>
          <w:szCs w:val="20"/>
        </w:rPr>
      </w:pPr>
      <w:r w:rsidRPr="00D177B9">
        <w:rPr>
          <w:sz w:val="20"/>
          <w:szCs w:val="20"/>
          <w:lang w:val="es-ES_tradnl"/>
        </w:rPr>
        <w:t xml:space="preserve">Asimismo, </w:t>
      </w:r>
      <w:r w:rsidRPr="00D177B9">
        <w:rPr>
          <w:b/>
          <w:bCs/>
          <w:sz w:val="20"/>
          <w:szCs w:val="20"/>
          <w:lang w:val="es-ES_tradnl"/>
        </w:rPr>
        <w:t>“LA EMPRESA”</w:t>
      </w:r>
      <w:r>
        <w:rPr>
          <w:b/>
          <w:bCs/>
          <w:sz w:val="20"/>
          <w:szCs w:val="20"/>
          <w:lang w:val="es-ES_tradnl"/>
        </w:rPr>
        <w:t xml:space="preserve"> </w:t>
      </w:r>
      <w:r w:rsidRPr="004B586F">
        <w:rPr>
          <w:sz w:val="20"/>
          <w:szCs w:val="20"/>
          <w:lang w:val="es-ES_tradnl"/>
        </w:rPr>
        <w:t>se obliga</w:t>
      </w:r>
      <w:r w:rsidRPr="00D177B9">
        <w:rPr>
          <w:sz w:val="20"/>
          <w:szCs w:val="20"/>
          <w:lang w:val="es-ES_tradnl"/>
        </w:rPr>
        <w:t xml:space="preserve"> a no ceder en forma parcial o total a favor de cualquier otra persona física o moral, los derechos y obligaciones derivados de este contrato.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Default="0011174E" w:rsidP="00396986">
      <w:pPr>
        <w:pStyle w:val="Textoindependiente"/>
        <w:rPr>
          <w:b/>
          <w:bCs/>
          <w:sz w:val="20"/>
          <w:szCs w:val="20"/>
        </w:rPr>
      </w:pPr>
    </w:p>
    <w:p w:rsidR="0011174E" w:rsidRDefault="0011174E" w:rsidP="00396986">
      <w:pPr>
        <w:pStyle w:val="Textoindependiente"/>
        <w:rPr>
          <w:b/>
          <w:bCs/>
          <w:sz w:val="20"/>
          <w:szCs w:val="20"/>
        </w:rPr>
      </w:pPr>
    </w:p>
    <w:p w:rsidR="0011174E" w:rsidRPr="00D177B9" w:rsidRDefault="0011174E" w:rsidP="00396986">
      <w:pPr>
        <w:pStyle w:val="Textoindependiente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SEGUNDA</w:t>
      </w:r>
      <w:r w:rsidRPr="00D177B9">
        <w:rPr>
          <w:b/>
          <w:bCs/>
          <w:sz w:val="20"/>
          <w:szCs w:val="20"/>
        </w:rPr>
        <w:t xml:space="preserve">.- CALIDAD Y GARANTIA DE LOS BIENES.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contar con la infraestructura necesaria, personal profesional y/o técnico especializado en el ramo, procedimientos, equipos y materiales adecuados, para la ejecución de la acción, a fin de garantizar que se realice con la calidad, oportunidad y eficiencia requerida para tal efecto, conforme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 xml:space="preserve">, comprometiéndose a desarrollarlo 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0D67DE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responderá por los defectos, vicios ocultos y deficiencias en la calidad de los equipos o materiales suministrados, independientemente de cualquiera que sea su procedencia y de las condiciones y pedidos que haya celebrado con fabricantes, importadores, comercializadores o terceros en general, debiendo presentar una </w:t>
      </w:r>
      <w:r w:rsidRPr="00D177B9">
        <w:rPr>
          <w:b/>
          <w:bCs/>
          <w:sz w:val="20"/>
          <w:szCs w:val="20"/>
        </w:rPr>
        <w:t xml:space="preserve">Carta Garantía </w:t>
      </w:r>
      <w:r w:rsidRPr="00D177B9">
        <w:rPr>
          <w:sz w:val="20"/>
          <w:szCs w:val="20"/>
        </w:rPr>
        <w:t>a favor de</w:t>
      </w:r>
      <w:r w:rsidRPr="00D177B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que garantice la instalación y/o colocación de los equipos o materiales, respondiendo de cualquier defecto de fabricación o vicios ocultos que pudieren presentar los bienes o materiales suministrados por un periodo de </w:t>
      </w:r>
      <w:r w:rsidRPr="00D177B9">
        <w:rPr>
          <w:b/>
          <w:bCs/>
          <w:sz w:val="20"/>
          <w:szCs w:val="20"/>
        </w:rPr>
        <w:t>12 (doce) meses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contados a partir de la entrega-</w:t>
      </w:r>
      <w:r w:rsidRPr="00D177B9">
        <w:rPr>
          <w:sz w:val="20"/>
          <w:szCs w:val="20"/>
        </w:rPr>
        <w:t xml:space="preserve">recepción de los trabajos, las cuales quedarán integradas en el expediente respectivo. 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ED2380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cumplir  con las normas oficiales mexicanas y las normas de referencia vigentes que resulten aplicables para la acción solicitada.</w:t>
      </w:r>
    </w:p>
    <w:p w:rsidR="0011174E" w:rsidRPr="00D177B9" w:rsidRDefault="0011174E" w:rsidP="00364F69">
      <w:pPr>
        <w:pStyle w:val="Textoindependiente"/>
        <w:rPr>
          <w:sz w:val="20"/>
          <w:szCs w:val="20"/>
        </w:rPr>
      </w:pPr>
    </w:p>
    <w:p w:rsidR="0011174E" w:rsidRPr="00D177B9" w:rsidRDefault="0011174E" w:rsidP="00D7588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TERCERA</w:t>
      </w:r>
      <w:r w:rsidRPr="00D177B9">
        <w:rPr>
          <w:b/>
          <w:bCs/>
          <w:sz w:val="20"/>
          <w:szCs w:val="20"/>
        </w:rPr>
        <w:t>.- PENAS CONVENCIONALES.</w:t>
      </w:r>
    </w:p>
    <w:p w:rsidR="0011174E" w:rsidRPr="00D177B9" w:rsidRDefault="0011174E" w:rsidP="00551966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Se podrán aplicar penas convencionales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 por cada día de atraso que incurra en el cumplimiento de sus obligaciones establecidas en el presente contrato. La penalización ascenderá al </w:t>
      </w:r>
      <w:r>
        <w:rPr>
          <w:b/>
          <w:bCs/>
          <w:sz w:val="20"/>
          <w:szCs w:val="20"/>
        </w:rPr>
        <w:t>0.5% (CINCO AL MILLAR)</w:t>
      </w:r>
      <w:r w:rsidRPr="00D177B9"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por cada día de incumplimiento de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sobre el monto correspondiente a la parte de los trabajos que no se hayan ejecutado oportunamente, sin aplicar el Impuesto al Valor Agregado, y se deducirán del pago de la siguiente ministración, hasta el momento, en que la acción quede concluida a entera satisfacción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El monto de las penas convencionales, en ningún caso podrá ser superior, en su conjunto, al monto de la póliza de fianza a que se refiere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11174E" w:rsidRDefault="0011174E" w:rsidP="00551966">
      <w:pPr>
        <w:jc w:val="both"/>
        <w:rPr>
          <w:sz w:val="20"/>
          <w:szCs w:val="20"/>
        </w:rPr>
      </w:pPr>
    </w:p>
    <w:p w:rsidR="0011174E" w:rsidRDefault="0011174E" w:rsidP="008824BA">
      <w:pPr>
        <w:jc w:val="both"/>
        <w:rPr>
          <w:sz w:val="20"/>
          <w:szCs w:val="20"/>
        </w:rPr>
      </w:pPr>
      <w:r>
        <w:rPr>
          <w:sz w:val="20"/>
          <w:szCs w:val="20"/>
        </w:rPr>
        <w:t>Para el cobro de las penas convencionales, las partes convienen en apegarse a lo dispuesto en el artículo 1842 del Código Civil para el Distrito Federal.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penas convencionales únicamente procederán cuando ocurran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; la determinación del atraso se realizará con base en el Informe </w:t>
      </w:r>
      <w:r>
        <w:rPr>
          <w:sz w:val="20"/>
          <w:szCs w:val="20"/>
        </w:rPr>
        <w:t xml:space="preserve">de Avance </w:t>
      </w:r>
      <w:r w:rsidRPr="00D177B9">
        <w:rPr>
          <w:sz w:val="20"/>
          <w:szCs w:val="20"/>
        </w:rPr>
        <w:t xml:space="preserve">Físico Financiero de la Acción en las fechas parciales de terminación, fijadas en el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Independientemente del pago de las penas convencionales señaladas en los párrafos anteriores,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podrá exigir el cumplimiento del contrato o darlo por terminado. Para determinar las retenciones y, en su caso la aplicación de la sanción estipulada, no se tomarán en cuenta las demoras motivadas por causas imputables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caso fortuito o fuerza mayor, ya que en tal evento, se podrán realizar las modificaciones que procedan.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caso de que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opte por la terminación del contrato por causas imputables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procederá a hacer efectiva la garantía correspondiente, absteniéndose de cubrir los importes resultantes de los trabajos ejecutados, aún no liquidados, y procederá conforme a lo señalado en la </w:t>
      </w:r>
      <w:r w:rsidRPr="00D177B9">
        <w:rPr>
          <w:b/>
          <w:bCs/>
          <w:sz w:val="20"/>
          <w:szCs w:val="20"/>
        </w:rPr>
        <w:t xml:space="preserve">Cláusula Décima </w:t>
      </w:r>
      <w:r>
        <w:rPr>
          <w:b/>
          <w:bCs/>
          <w:sz w:val="20"/>
          <w:szCs w:val="20"/>
        </w:rPr>
        <w:t>Cuarta</w:t>
      </w:r>
      <w:r w:rsidRPr="00D177B9">
        <w:rPr>
          <w:sz w:val="20"/>
          <w:szCs w:val="20"/>
        </w:rPr>
        <w:t xml:space="preserve"> del presente contrato.</w:t>
      </w:r>
      <w:r w:rsidRPr="00D177B9" w:rsidDel="0060575E">
        <w:rPr>
          <w:sz w:val="20"/>
          <w:szCs w:val="20"/>
        </w:rPr>
        <w:t xml:space="preserve"> 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55196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Asimismo,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aplicará penas convencionales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si realiza trabajos mal ejecutados, emplea materiales de mala calidad o no lleva a cabo la acción conforme a las especificaciones respectivas en el entendido que los trabajos mal ejecutados se tendrán como no realizados.</w:t>
      </w:r>
      <w:r w:rsidRPr="00D177B9" w:rsidDel="00A433B1">
        <w:rPr>
          <w:sz w:val="20"/>
          <w:szCs w:val="20"/>
        </w:rPr>
        <w:t xml:space="preserve"> </w:t>
      </w:r>
    </w:p>
    <w:p w:rsidR="0011174E" w:rsidRPr="00D177B9" w:rsidRDefault="0011174E" w:rsidP="00551966">
      <w:pPr>
        <w:jc w:val="both"/>
        <w:rPr>
          <w:sz w:val="20"/>
          <w:szCs w:val="20"/>
        </w:rPr>
      </w:pPr>
    </w:p>
    <w:p w:rsidR="0011174E" w:rsidRPr="00D177B9" w:rsidRDefault="0011174E" w:rsidP="00A433B1">
      <w:pPr>
        <w:jc w:val="both"/>
        <w:rPr>
          <w:spacing w:val="-3"/>
          <w:sz w:val="20"/>
          <w:szCs w:val="20"/>
        </w:rPr>
      </w:pPr>
      <w:r w:rsidRPr="00D177B9">
        <w:rPr>
          <w:b/>
          <w:bCs/>
          <w:spacing w:val="-3"/>
          <w:sz w:val="20"/>
          <w:szCs w:val="20"/>
        </w:rPr>
        <w:t xml:space="preserve">“LA EMPRESA” </w:t>
      </w:r>
      <w:r w:rsidRPr="00D177B9">
        <w:rPr>
          <w:spacing w:val="-3"/>
          <w:sz w:val="20"/>
          <w:szCs w:val="20"/>
        </w:rPr>
        <w:t>no podrá alegar  o considerar como caso fortuito o fuerza mayor los atrasos en la ejecución de la acción, originados por las condiciones climatológicas normales de la zona.</w:t>
      </w:r>
    </w:p>
    <w:p w:rsidR="0011174E" w:rsidRPr="00D177B9" w:rsidRDefault="0011174E" w:rsidP="003A71FD">
      <w:pPr>
        <w:jc w:val="both"/>
        <w:rPr>
          <w:sz w:val="20"/>
          <w:szCs w:val="20"/>
        </w:rPr>
      </w:pPr>
    </w:p>
    <w:p w:rsidR="0011174E" w:rsidRPr="00D177B9" w:rsidRDefault="0011174E" w:rsidP="003A71FD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Lo anterior, es sin perjuicio de las responsabilidades adicionales que pudieran existir, e independientemente de hacer efectivas las garantías solicitadas, y en su caso, se podrá proceder a sustituir a la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 conformidad con </w:t>
      </w:r>
      <w:r>
        <w:rPr>
          <w:sz w:val="20"/>
          <w:szCs w:val="20"/>
        </w:rPr>
        <w:t xml:space="preserve">los Lineamientos de Operación. </w:t>
      </w:r>
    </w:p>
    <w:p w:rsidR="0011174E" w:rsidRDefault="0011174E" w:rsidP="00D7588D">
      <w:pPr>
        <w:ind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D7588D">
      <w:pPr>
        <w:ind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A71FD">
      <w:pPr>
        <w:ind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CUARTA</w:t>
      </w:r>
      <w:r w:rsidRPr="00D177B9">
        <w:rPr>
          <w:b/>
          <w:bCs/>
          <w:sz w:val="20"/>
          <w:szCs w:val="20"/>
        </w:rPr>
        <w:t xml:space="preserve">.- CAUSAS DE TERMINACIÓN. </w:t>
      </w:r>
    </w:p>
    <w:p w:rsidR="0011174E" w:rsidRPr="00D177B9" w:rsidRDefault="0011174E" w:rsidP="009D57F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Serán causas de Terminación del presente contrato las siguientes:</w:t>
      </w:r>
    </w:p>
    <w:p w:rsidR="0011174E" w:rsidRPr="00D177B9" w:rsidRDefault="0011174E" w:rsidP="003A71FD">
      <w:pPr>
        <w:ind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>Cuando ocurran razones de interés general</w:t>
      </w:r>
      <w:r w:rsidRPr="00D177B9">
        <w:rPr>
          <w:b/>
          <w:bCs/>
          <w:sz w:val="20"/>
          <w:szCs w:val="20"/>
        </w:rPr>
        <w:t xml:space="preserve">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la terminación y entrega de la acción en términos del presente contrato.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lastRenderedPageBreak/>
        <w:t xml:space="preserve">Por necesidades del “Programa </w:t>
      </w:r>
      <w:r>
        <w:rPr>
          <w:sz w:val="20"/>
          <w:szCs w:val="20"/>
        </w:rPr>
        <w:t>de la Reforma Educativa</w:t>
      </w:r>
      <w:r w:rsidRPr="00D177B9">
        <w:rPr>
          <w:sz w:val="20"/>
          <w:szCs w:val="20"/>
        </w:rPr>
        <w:t xml:space="preserve">”, en cuyo caso se le pagará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los gastos no recuperables y los trabajos terminados, identificables y susceptibles de utilizarse y conservarse debiendo levantar el acta circunstanciada correspondiente.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caso fortuito o fuerza mayor.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195D18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Si la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se somete o fuera sometido a un procedimiento de concurso mercantil o cualquier otra figura análoga. </w:t>
      </w:r>
    </w:p>
    <w:p w:rsidR="0011174E" w:rsidRPr="00D177B9" w:rsidRDefault="0011174E" w:rsidP="00B74682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935419">
      <w:pPr>
        <w:numPr>
          <w:ilvl w:val="0"/>
          <w:numId w:val="15"/>
        </w:numPr>
        <w:ind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Por incumplimiento, imputable a </w:t>
      </w:r>
      <w:r w:rsidRPr="00D177B9">
        <w:rPr>
          <w:b/>
          <w:bCs/>
          <w:sz w:val="20"/>
          <w:szCs w:val="20"/>
        </w:rPr>
        <w:t xml:space="preserve">“LA EMPRESA”: </w:t>
      </w:r>
    </w:p>
    <w:p w:rsidR="0011174E" w:rsidRPr="00D177B9" w:rsidRDefault="0011174E" w:rsidP="00A62FB9">
      <w:pPr>
        <w:ind w:left="72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87006">
      <w:pPr>
        <w:tabs>
          <w:tab w:val="left" w:pos="851"/>
        </w:tabs>
        <w:ind w:left="1416" w:right="-259"/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f.1.</w:t>
      </w:r>
      <w:r w:rsidRPr="00D177B9">
        <w:rPr>
          <w:sz w:val="20"/>
          <w:szCs w:val="20"/>
        </w:rPr>
        <w:t xml:space="preserve"> Cuando no inicie la acción objeto del contrato,  en la fecha convenida en el presente contrato; </w:t>
      </w:r>
    </w:p>
    <w:p w:rsidR="0011174E" w:rsidRPr="00D177B9" w:rsidRDefault="0011174E" w:rsidP="00387006">
      <w:pPr>
        <w:tabs>
          <w:tab w:val="left" w:pos="851"/>
        </w:tabs>
        <w:ind w:left="1416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f.2.</w:t>
      </w:r>
      <w:r w:rsidRPr="00D177B9">
        <w:rPr>
          <w:sz w:val="20"/>
          <w:szCs w:val="20"/>
        </w:rPr>
        <w:t xml:space="preserve"> Si interrumpe injustificadamente la ejecución de la acción o se niega a reparar  o reponer alguna parte de los trabajos ejecutados que hubiera sido detectada como defectuosa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; </w:t>
      </w:r>
    </w:p>
    <w:p w:rsidR="0011174E" w:rsidRPr="00D177B9" w:rsidRDefault="0011174E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f.3.</w:t>
      </w:r>
      <w:r w:rsidRPr="00D177B9">
        <w:rPr>
          <w:sz w:val="20"/>
          <w:szCs w:val="20"/>
        </w:rPr>
        <w:t xml:space="preserve">  Si no ejecuta la acción de conformidad con lo estipulado en este contrato o sin motivo justificado no acata las órdenes dadas por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y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b/>
          <w:bCs/>
          <w:sz w:val="20"/>
          <w:szCs w:val="20"/>
        </w:rPr>
        <w:t>;</w:t>
      </w:r>
    </w:p>
    <w:p w:rsidR="0011174E" w:rsidRPr="00D177B9" w:rsidRDefault="0011174E" w:rsidP="00A62FB9">
      <w:pPr>
        <w:ind w:left="1440" w:right="-259"/>
        <w:jc w:val="both"/>
        <w:rPr>
          <w:b/>
          <w:bCs/>
          <w:sz w:val="20"/>
          <w:szCs w:val="20"/>
        </w:rPr>
      </w:pPr>
    </w:p>
    <w:p w:rsidR="0011174E" w:rsidRPr="00D177B9" w:rsidRDefault="0011174E" w:rsidP="00036728">
      <w:pPr>
        <w:ind w:left="1418" w:right="-259" w:hanging="2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f.4.</w:t>
      </w:r>
      <w:r w:rsidRPr="00D177B9">
        <w:rPr>
          <w:sz w:val="20"/>
          <w:szCs w:val="20"/>
        </w:rPr>
        <w:t xml:space="preserve"> Si no da cumplimiento al </w:t>
      </w:r>
      <w:r w:rsidRPr="00D177B9">
        <w:rPr>
          <w:b/>
          <w:bCs/>
          <w:sz w:val="20"/>
          <w:szCs w:val="20"/>
        </w:rPr>
        <w:t>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Presupuestado</w:t>
      </w:r>
      <w:r w:rsidRPr="00D177B9">
        <w:rPr>
          <w:sz w:val="20"/>
          <w:szCs w:val="20"/>
        </w:rPr>
        <w:t xml:space="preserve"> y al </w:t>
      </w:r>
      <w:r w:rsidRPr="00D177B9">
        <w:rPr>
          <w:b/>
          <w:bCs/>
          <w:sz w:val="20"/>
          <w:szCs w:val="20"/>
        </w:rPr>
        <w:t>Calendario de Ejecución de la Acción</w:t>
      </w:r>
      <w:r w:rsidRPr="00D177B9">
        <w:rPr>
          <w:sz w:val="20"/>
          <w:szCs w:val="20"/>
        </w:rPr>
        <w:t>;</w:t>
      </w:r>
    </w:p>
    <w:p w:rsidR="0011174E" w:rsidRPr="00D177B9" w:rsidRDefault="0011174E" w:rsidP="00A62FB9">
      <w:pPr>
        <w:ind w:left="1440" w:right="-259"/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f.5.</w:t>
      </w:r>
      <w:r w:rsidRPr="00D177B9">
        <w:rPr>
          <w:sz w:val="20"/>
          <w:szCs w:val="20"/>
        </w:rPr>
        <w:t xml:space="preserve"> Si no da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,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sz w:val="20"/>
          <w:szCs w:val="20"/>
        </w:rPr>
        <w:t xml:space="preserve">a </w:t>
      </w:r>
      <w:r w:rsidRPr="00D177B9">
        <w:rPr>
          <w:b/>
          <w:bCs/>
          <w:sz w:val="20"/>
          <w:szCs w:val="20"/>
        </w:rPr>
        <w:t>“EL ORGANISMO ESTATAL</w:t>
      </w:r>
      <w:r w:rsidRPr="00D177B9">
        <w:rPr>
          <w:sz w:val="20"/>
          <w:szCs w:val="20"/>
        </w:rPr>
        <w:t xml:space="preserve"> las facilidades y datos necesarios para la inspección, vigilancia y supervisión de los trabajos y materiales; </w:t>
      </w:r>
    </w:p>
    <w:p w:rsidR="0011174E" w:rsidRPr="00D177B9" w:rsidRDefault="0011174E" w:rsidP="00A62FB9">
      <w:pPr>
        <w:pStyle w:val="Prrafodelista"/>
        <w:rPr>
          <w:b/>
          <w:bCs/>
          <w:sz w:val="20"/>
          <w:szCs w:val="20"/>
        </w:rPr>
      </w:pPr>
    </w:p>
    <w:p w:rsidR="0011174E" w:rsidRPr="00D177B9" w:rsidRDefault="0011174E" w:rsidP="00387006">
      <w:pPr>
        <w:ind w:left="1416" w:right="-259"/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f.6.</w:t>
      </w:r>
      <w:r w:rsidRPr="00D177B9">
        <w:rPr>
          <w:sz w:val="20"/>
          <w:szCs w:val="20"/>
        </w:rPr>
        <w:t xml:space="preserve"> En general, por el incumplimiento de cualquiera de las obligaciones derivadas del contrato, leyes y demás disposiciones aplicables. </w:t>
      </w:r>
      <w:r w:rsidRPr="00D177B9">
        <w:rPr>
          <w:b/>
          <w:bCs/>
          <w:sz w:val="20"/>
          <w:szCs w:val="20"/>
        </w:rPr>
        <w:t xml:space="preserve"> </w:t>
      </w:r>
    </w:p>
    <w:p w:rsidR="0011174E" w:rsidRPr="00D177B9" w:rsidRDefault="0011174E" w:rsidP="003A71FD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b/>
          <w:bCs/>
          <w:sz w:val="20"/>
          <w:szCs w:val="20"/>
        </w:rPr>
      </w:pPr>
      <w:r w:rsidRPr="00D177B9">
        <w:rPr>
          <w:sz w:val="20"/>
          <w:szCs w:val="20"/>
        </w:rPr>
        <w:t xml:space="preserve">El </w:t>
      </w:r>
      <w:r w:rsidRPr="00D177B9">
        <w:rPr>
          <w:b/>
          <w:bCs/>
          <w:sz w:val="20"/>
          <w:szCs w:val="20"/>
        </w:rPr>
        <w:t>Procedimiento de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Terminación,</w:t>
      </w:r>
      <w:r w:rsidRPr="00D177B9">
        <w:rPr>
          <w:sz w:val="20"/>
          <w:szCs w:val="20"/>
        </w:rPr>
        <w:t xml:space="preserve"> podrá iniciarse en cualquier momento, </w:t>
      </w:r>
      <w:r>
        <w:rPr>
          <w:sz w:val="20"/>
          <w:szCs w:val="20"/>
        </w:rPr>
        <w:t xml:space="preserve">con asesoría de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, </w:t>
      </w:r>
      <w:r w:rsidRPr="00D177B9">
        <w:rPr>
          <w:sz w:val="20"/>
          <w:szCs w:val="20"/>
        </w:rPr>
        <w:t xml:space="preserve">cuando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incurra en alguna de las causas antes mencionadas, para lo cual </w:t>
      </w:r>
      <w:r w:rsidRPr="00D177B9">
        <w:rPr>
          <w:b/>
          <w:bCs/>
          <w:sz w:val="20"/>
          <w:szCs w:val="20"/>
        </w:rPr>
        <w:t>“</w:t>
      </w:r>
      <w:r>
        <w:rPr>
          <w:b/>
          <w:bCs/>
          <w:sz w:val="20"/>
          <w:szCs w:val="20"/>
        </w:rPr>
        <w:t>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, le comunicará por escrito mediante </w:t>
      </w:r>
      <w:r w:rsidRPr="00D177B9">
        <w:rPr>
          <w:b/>
          <w:bCs/>
          <w:sz w:val="20"/>
          <w:szCs w:val="20"/>
        </w:rPr>
        <w:t>Aviso único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el incumplimiento en que ésta haya incurrido, para que en un término de </w:t>
      </w:r>
      <w:r w:rsidRPr="00D177B9">
        <w:rPr>
          <w:b/>
          <w:bCs/>
          <w:sz w:val="20"/>
          <w:szCs w:val="20"/>
        </w:rPr>
        <w:t>3 (tres) días hábiles</w:t>
      </w:r>
      <w:r w:rsidRPr="00D177B9">
        <w:rPr>
          <w:sz w:val="20"/>
          <w:szCs w:val="20"/>
        </w:rPr>
        <w:t xml:space="preserve">, exponga lo que a su derecho convenga, motivo por el cual, se le </w:t>
      </w:r>
      <w:r>
        <w:rPr>
          <w:sz w:val="20"/>
          <w:szCs w:val="20"/>
        </w:rPr>
        <w:t>solicitará</w:t>
      </w:r>
      <w:r w:rsidRPr="00D177B9">
        <w:rPr>
          <w:sz w:val="20"/>
          <w:szCs w:val="20"/>
        </w:rPr>
        <w:t xml:space="preserve"> que continúe con la acción y proceda de manera inmediata a abatir el atraso en el que ha incurrido.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Transcurrido este plazo, y si hiciere caso omiso del aviso antes señalado, o bien, cuando de haberse pronunciado al respecto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estima que la misma no es satisfactoria, se </w:t>
      </w:r>
      <w:r>
        <w:rPr>
          <w:sz w:val="20"/>
          <w:szCs w:val="20"/>
        </w:rPr>
        <w:t>citará</w:t>
      </w:r>
      <w:r w:rsidRPr="00D177B9">
        <w:rPr>
          <w:sz w:val="20"/>
          <w:szCs w:val="20"/>
        </w:rPr>
        <w:t xml:space="preserve"> a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para que asista en fecha, lugar y hora señalados para dar por terminado el contrato, levantar el acta circunstanciada y formular el finiquito correspondiente, en donde quedará asentado el porcentaje de los trabajos ejecutados hasta ese momento, el monto que representan y el monto actualizado por concepto de aplicación de penas convencionales, así como establecer el estado que guarda el inmueble.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no se presente el día de la cita, se levantará un acta circunstanciada en donde se </w:t>
      </w:r>
      <w:r>
        <w:rPr>
          <w:sz w:val="20"/>
          <w:szCs w:val="20"/>
        </w:rPr>
        <w:t>deje constancia de</w:t>
      </w:r>
      <w:r w:rsidRPr="00D177B9">
        <w:rPr>
          <w:sz w:val="20"/>
          <w:szCs w:val="20"/>
        </w:rPr>
        <w:t xml:space="preserve"> </w:t>
      </w:r>
      <w:r>
        <w:rPr>
          <w:sz w:val="20"/>
          <w:szCs w:val="20"/>
        </w:rPr>
        <w:t>é</w:t>
      </w:r>
      <w:r w:rsidRPr="00D177B9">
        <w:rPr>
          <w:sz w:val="20"/>
          <w:szCs w:val="20"/>
        </w:rPr>
        <w:t xml:space="preserve">ste hecho y se hagan constar los datos señalados en el finiquito, con lo cual se dará por terminado el Contrato. 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cualquiera de los supuestos antes señalados a que se refiere el </w:t>
      </w:r>
      <w:r w:rsidRPr="00D177B9">
        <w:rPr>
          <w:b/>
          <w:bCs/>
          <w:sz w:val="20"/>
          <w:szCs w:val="20"/>
        </w:rPr>
        <w:t>inciso f)</w:t>
      </w:r>
      <w:r w:rsidRPr="00D177B9">
        <w:rPr>
          <w:sz w:val="20"/>
          <w:szCs w:val="20"/>
        </w:rPr>
        <w:t xml:space="preserve"> de la presente cláusula, se procederá a hacer efectivas las garantías  establecidas en la </w:t>
      </w:r>
      <w:r w:rsidRPr="00D177B9">
        <w:rPr>
          <w:b/>
          <w:bCs/>
          <w:sz w:val="20"/>
          <w:szCs w:val="20"/>
        </w:rPr>
        <w:t xml:space="preserve">Cláusula </w:t>
      </w:r>
      <w:r>
        <w:rPr>
          <w:b/>
          <w:bCs/>
          <w:sz w:val="20"/>
          <w:szCs w:val="20"/>
        </w:rPr>
        <w:t>Séptima</w:t>
      </w:r>
      <w:r w:rsidRPr="00D177B9">
        <w:rPr>
          <w:sz w:val="20"/>
          <w:szCs w:val="20"/>
        </w:rPr>
        <w:t xml:space="preserve"> de este contrato.</w:t>
      </w:r>
    </w:p>
    <w:p w:rsidR="0011174E" w:rsidRPr="00D177B9" w:rsidRDefault="0011174E" w:rsidP="00194EBB">
      <w:pPr>
        <w:jc w:val="both"/>
        <w:rPr>
          <w:sz w:val="20"/>
          <w:szCs w:val="20"/>
        </w:rPr>
      </w:pPr>
    </w:p>
    <w:p w:rsidR="0011174E" w:rsidRPr="00D177B9" w:rsidRDefault="0011174E" w:rsidP="00194EBB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Dicho procedimiento podrá suspenderse en caso de que hubiere conciliación entre las partes, o bien, cuando iniciado el procedimiento de terminación por incumplimiento,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llevara a cabo los trabajos pendientes, previa aceptación y verificación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 xml:space="preserve"> </w:t>
      </w:r>
      <w:r w:rsidRPr="000D67DE">
        <w:rPr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 </w:t>
      </w:r>
      <w:r w:rsidRPr="00D177B9">
        <w:rPr>
          <w:sz w:val="20"/>
          <w:szCs w:val="20"/>
        </w:rPr>
        <w:t xml:space="preserve">aplicando en su caso, las penas convencionales correspondientes. En todo caso,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>
        <w:rPr>
          <w:b/>
          <w:bCs/>
          <w:sz w:val="20"/>
          <w:szCs w:val="20"/>
        </w:rPr>
        <w:t>,</w:t>
      </w:r>
      <w:r w:rsidRPr="00D177B9">
        <w:rPr>
          <w:sz w:val="20"/>
          <w:szCs w:val="20"/>
        </w:rPr>
        <w:t xml:space="preserve"> a través </w:t>
      </w:r>
      <w:r w:rsidRPr="00D177B9">
        <w:rPr>
          <w:sz w:val="20"/>
          <w:szCs w:val="20"/>
        </w:rPr>
        <w:lastRenderedPageBreak/>
        <w:t xml:space="preserve">de </w:t>
      </w:r>
      <w:r w:rsidRPr="0097353C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se reserva su derecho para ejercer las acciones legales conducentes.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“EL CEPS</w:t>
      </w:r>
      <w:r w:rsidRPr="000F5AD5">
        <w:rPr>
          <w:b/>
          <w:bCs/>
          <w:sz w:val="20"/>
          <w:szCs w:val="20"/>
        </w:rPr>
        <w:t>”</w:t>
      </w:r>
      <w:r>
        <w:rPr>
          <w:sz w:val="20"/>
          <w:szCs w:val="20"/>
        </w:rPr>
        <w:t xml:space="preserve"> manifiesta que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será responsable de la debida integración del expediente con el que se demuestre el incumplimiento.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QUINTA</w:t>
      </w:r>
      <w:r w:rsidRPr="00D177B9">
        <w:rPr>
          <w:b/>
          <w:bCs/>
          <w:sz w:val="20"/>
          <w:szCs w:val="20"/>
        </w:rPr>
        <w:t>.- CASO FORTUITO Y FUERZA MAYOR.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Cuando no sea posible la total terminación de la acción,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 xml:space="preserve">podrá suspender temporalmente dicha acción por caso fortuito y fuerza mayor, o bien, optar por la terminación. En este supuesto,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 xml:space="preserve">deberá presentar su solicitud por escrito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, inmediatamente después de que se presenten las causas que la originen, la cual a través de</w:t>
      </w:r>
      <w:r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 w:rsidRPr="00D177B9">
        <w:rPr>
          <w:sz w:val="20"/>
          <w:szCs w:val="20"/>
        </w:rPr>
        <w:t xml:space="preserve"> resolverá su procedencia dentro de los </w:t>
      </w:r>
      <w:r w:rsidRPr="00D177B9">
        <w:rPr>
          <w:b/>
          <w:bCs/>
          <w:sz w:val="20"/>
          <w:szCs w:val="20"/>
        </w:rPr>
        <w:t>20 (veinte) días naturales</w:t>
      </w:r>
      <w:r w:rsidRPr="00D177B9">
        <w:rPr>
          <w:sz w:val="20"/>
          <w:szCs w:val="20"/>
        </w:rPr>
        <w:t xml:space="preserve"> siguientes a la recepción de la misma, dando inmediato aviso a </w:t>
      </w:r>
      <w:r>
        <w:rPr>
          <w:sz w:val="20"/>
          <w:szCs w:val="20"/>
        </w:rPr>
        <w:t>la Autoridad Educativa Local</w:t>
      </w:r>
      <w:r w:rsidRPr="00D177B9">
        <w:rPr>
          <w:b/>
          <w:bCs/>
          <w:sz w:val="20"/>
          <w:szCs w:val="20"/>
        </w:rPr>
        <w:t>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</w:p>
    <w:p w:rsidR="0011174E" w:rsidRPr="00D177B9" w:rsidRDefault="0011174E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En el supuesto de que se autorice la suspensión temporal, deberán establecerse mediante convenio las modificaciones correspondientes al </w:t>
      </w:r>
      <w:r w:rsidRPr="00D177B9">
        <w:rPr>
          <w:b/>
          <w:bCs/>
          <w:sz w:val="20"/>
          <w:szCs w:val="20"/>
        </w:rPr>
        <w:t>Calendario de Ejecución de la Acción, Proyecto Técnico</w:t>
      </w:r>
      <w:r w:rsidRPr="00D177B9">
        <w:rPr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Presupuestado </w:t>
      </w:r>
      <w:r w:rsidRPr="00D177B9">
        <w:rPr>
          <w:sz w:val="20"/>
          <w:szCs w:val="20"/>
        </w:rPr>
        <w:t>y</w:t>
      </w:r>
      <w:r w:rsidRPr="00D177B9">
        <w:rPr>
          <w:color w:val="FF0000"/>
          <w:sz w:val="20"/>
          <w:szCs w:val="20"/>
        </w:rPr>
        <w:t xml:space="preserve"> </w:t>
      </w:r>
      <w:r w:rsidRPr="00D177B9">
        <w:rPr>
          <w:sz w:val="20"/>
          <w:szCs w:val="20"/>
        </w:rPr>
        <w:t>definir las medidas que deban implementarse para resguardar los trabajos y el material de la acción. Asimismo, se deberá recorrer el periodo de vigencia por los días en que tuvo lugar la suspensión, quedando establecido en dicho convenio.</w:t>
      </w:r>
    </w:p>
    <w:p w:rsidR="0011174E" w:rsidRPr="00D177B9" w:rsidRDefault="0011174E" w:rsidP="005A363C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 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No podrán considerarse como caso fortuito o de fuerza mayor, las condiciones climatológicas normales de la zona.</w:t>
      </w: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SEXTA</w:t>
      </w:r>
      <w:r w:rsidRPr="00D177B9">
        <w:rPr>
          <w:b/>
          <w:bCs/>
          <w:sz w:val="20"/>
          <w:szCs w:val="20"/>
        </w:rPr>
        <w:t>.- INSCRIPCIÓN REFERENCIAL.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deberá proporcionar e instalar un letrero </w:t>
      </w:r>
      <w:r>
        <w:rPr>
          <w:sz w:val="20"/>
          <w:szCs w:val="20"/>
        </w:rPr>
        <w:t xml:space="preserve">de forma visible en el plantel educativo, </w:t>
      </w:r>
      <w:r w:rsidRPr="00D177B9">
        <w:rPr>
          <w:sz w:val="20"/>
          <w:szCs w:val="20"/>
        </w:rPr>
        <w:t xml:space="preserve">cuyas especificaciones </w:t>
      </w:r>
      <w:r>
        <w:rPr>
          <w:sz w:val="20"/>
          <w:szCs w:val="20"/>
        </w:rPr>
        <w:t xml:space="preserve">se encuentran en el </w:t>
      </w:r>
      <w:r>
        <w:rPr>
          <w:i/>
          <w:iCs/>
          <w:sz w:val="20"/>
          <w:szCs w:val="20"/>
        </w:rPr>
        <w:t xml:space="preserve">Programa </w:t>
      </w:r>
      <w:r>
        <w:rPr>
          <w:sz w:val="20"/>
          <w:szCs w:val="20"/>
        </w:rPr>
        <w:t xml:space="preserve">bajo el cual se celebra el presente instrumento, </w:t>
      </w:r>
      <w:r w:rsidRPr="00D177B9">
        <w:rPr>
          <w:sz w:val="20"/>
          <w:szCs w:val="20"/>
        </w:rPr>
        <w:t xml:space="preserve">en un plazo que no podrá exceder de </w:t>
      </w:r>
      <w:r w:rsidRPr="00D177B9">
        <w:rPr>
          <w:b/>
          <w:bCs/>
          <w:sz w:val="20"/>
          <w:szCs w:val="20"/>
        </w:rPr>
        <w:t>5 (cinco) días hábiles</w:t>
      </w:r>
      <w:r w:rsidRPr="00D177B9">
        <w:rPr>
          <w:sz w:val="20"/>
          <w:szCs w:val="20"/>
        </w:rPr>
        <w:t xml:space="preserve"> a partir de la suscripción del presente contrato.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>Asimismo, la lámina deberá incluir la siguiente leyenda:</w:t>
      </w:r>
      <w:r w:rsidRPr="00D177B9">
        <w:rPr>
          <w:b/>
          <w:bCs/>
          <w:sz w:val="20"/>
          <w:szCs w:val="20"/>
        </w:rPr>
        <w:t xml:space="preserve"> “</w:t>
      </w:r>
      <w:r w:rsidRPr="00D177B9">
        <w:rPr>
          <w:b/>
          <w:bCs/>
          <w:i/>
          <w:iCs/>
          <w:sz w:val="20"/>
          <w:szCs w:val="20"/>
        </w:rPr>
        <w:t>Este Programa es público, ajeno a cualquier partido político. Queda prohibido el uso para fines distintos a los establecidos en el Programa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y deberá permanecer en el </w:t>
      </w:r>
      <w:r>
        <w:rPr>
          <w:sz w:val="20"/>
          <w:szCs w:val="20"/>
        </w:rPr>
        <w:t>plantel</w:t>
      </w:r>
      <w:r w:rsidRPr="00D177B9">
        <w:rPr>
          <w:sz w:val="20"/>
          <w:szCs w:val="20"/>
        </w:rPr>
        <w:t xml:space="preserve"> educativo durante todo el tiempo en que se realice la acción, debiendo </w:t>
      </w:r>
      <w:r w:rsidRPr="00D177B9">
        <w:rPr>
          <w:b/>
          <w:bCs/>
          <w:sz w:val="20"/>
          <w:szCs w:val="20"/>
        </w:rPr>
        <w:t xml:space="preserve">“LA EMPRESA” </w:t>
      </w:r>
      <w:r w:rsidRPr="00D177B9">
        <w:rPr>
          <w:sz w:val="20"/>
          <w:szCs w:val="20"/>
        </w:rPr>
        <w:t>observar en todo momento las disposiciones aplicables en materia Electoral, y no podrá utilizarla en otros inmuebles en donde se realicen otras acciones.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Default="0011174E" w:rsidP="00396986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Dicha lámina solo podrá ser retirada en los casos en que hubieren procesos electorales, en cuyo caso, se deberá colocar nuevamente al término de éstos, siempre y cuando continúe la acción, asimismo, deberá retirarse al término de la acción y quedará bajo resguardo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>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 xml:space="preserve">DÉCIMA </w:t>
      </w:r>
      <w:r>
        <w:rPr>
          <w:b/>
          <w:bCs/>
          <w:sz w:val="20"/>
          <w:szCs w:val="20"/>
        </w:rPr>
        <w:t>SÉPTIMA</w:t>
      </w:r>
      <w:r w:rsidRPr="00D177B9">
        <w:rPr>
          <w:b/>
          <w:bCs/>
          <w:sz w:val="20"/>
          <w:szCs w:val="20"/>
        </w:rPr>
        <w:t>.- RELACIONES LABORALES.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, como empresario y patrón del personal que ocupe con motivo de la acción, será el único responsable de las obligaciones derivadas de las disposiciones legales y demás ordenamientos en materia de trabajo y de seguridad social. Asimismo, </w:t>
      </w: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se obliga a responder por todas y cada una de las reclamaciones que sus trabajadores presenten en su contra, en contra de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 xml:space="preserve">” </w:t>
      </w:r>
      <w:r w:rsidRPr="00D177B9">
        <w:rPr>
          <w:sz w:val="20"/>
          <w:szCs w:val="20"/>
        </w:rPr>
        <w:t>o de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 xml:space="preserve">“EL ORGANISMO ESTATAL”, </w:t>
      </w:r>
      <w:r w:rsidRPr="00D177B9">
        <w:rPr>
          <w:sz w:val="20"/>
          <w:szCs w:val="20"/>
        </w:rPr>
        <w:t xml:space="preserve"> derivadas de la acción, objeto de este contrato.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>“LA EMPRESA”</w:t>
      </w:r>
      <w:r w:rsidRPr="00D177B9">
        <w:rPr>
          <w:sz w:val="20"/>
          <w:szCs w:val="20"/>
          <w:lang w:val="es-ES_tradnl"/>
        </w:rPr>
        <w:t xml:space="preserve">, se compromete a dar atención a cualquier reclamación que con motivo del presente contrato pretendiere su personal contra </w:t>
      </w:r>
      <w:r>
        <w:rPr>
          <w:b/>
          <w:bCs/>
          <w:sz w:val="20"/>
          <w:szCs w:val="20"/>
          <w:lang w:val="es-ES_tradnl"/>
        </w:rPr>
        <w:t>“EL CEPS</w:t>
      </w:r>
      <w:r>
        <w:rPr>
          <w:b/>
          <w:bCs/>
          <w:sz w:val="20"/>
          <w:szCs w:val="20"/>
        </w:rPr>
        <w:t xml:space="preserve">” </w:t>
      </w:r>
      <w:r>
        <w:rPr>
          <w:sz w:val="20"/>
          <w:szCs w:val="20"/>
        </w:rPr>
        <w:t>y/o</w:t>
      </w:r>
      <w:r>
        <w:rPr>
          <w:b/>
          <w:bCs/>
          <w:sz w:val="20"/>
          <w:szCs w:val="20"/>
        </w:rPr>
        <w:t xml:space="preserve"> </w:t>
      </w:r>
      <w:r w:rsidRPr="00D177B9">
        <w:rPr>
          <w:b/>
          <w:bCs/>
          <w:sz w:val="20"/>
          <w:szCs w:val="20"/>
        </w:rPr>
        <w:t>“EL ORGANISMO ESTATAL”</w:t>
      </w:r>
      <w:r>
        <w:rPr>
          <w:sz w:val="20"/>
          <w:szCs w:val="20"/>
        </w:rPr>
        <w:t xml:space="preserve"> </w:t>
      </w:r>
      <w:r w:rsidRPr="00D177B9">
        <w:rPr>
          <w:sz w:val="20"/>
          <w:szCs w:val="20"/>
          <w:lang w:val="es-ES_tradnl"/>
        </w:rPr>
        <w:t>debiendo pagar en todo caso los gastos y prestaciones necesarias.</w:t>
      </w:r>
    </w:p>
    <w:p w:rsidR="0011174E" w:rsidRPr="00D177B9" w:rsidRDefault="0011174E" w:rsidP="00396986">
      <w:pPr>
        <w:jc w:val="both"/>
        <w:rPr>
          <w:sz w:val="20"/>
          <w:szCs w:val="20"/>
          <w:lang w:val="es-ES_tradnl"/>
        </w:rPr>
      </w:pPr>
    </w:p>
    <w:p w:rsidR="0011174E" w:rsidRPr="00D177B9" w:rsidRDefault="0011174E" w:rsidP="00396986">
      <w:pPr>
        <w:jc w:val="both"/>
        <w:rPr>
          <w:b/>
          <w:bCs/>
          <w:sz w:val="20"/>
          <w:szCs w:val="20"/>
          <w:lang w:val="es-ES_tradnl"/>
        </w:rPr>
      </w:pPr>
      <w:r w:rsidRPr="00D177B9">
        <w:rPr>
          <w:b/>
          <w:bCs/>
          <w:sz w:val="20"/>
          <w:szCs w:val="20"/>
          <w:lang w:val="es-ES_tradnl"/>
        </w:rPr>
        <w:t xml:space="preserve">DÉCIMA </w:t>
      </w:r>
      <w:r>
        <w:rPr>
          <w:b/>
          <w:bCs/>
          <w:sz w:val="20"/>
          <w:szCs w:val="20"/>
          <w:lang w:val="es-ES_tradnl"/>
        </w:rPr>
        <w:t>OCTAVA</w:t>
      </w:r>
      <w:r w:rsidRPr="00D177B9">
        <w:rPr>
          <w:b/>
          <w:bCs/>
          <w:sz w:val="20"/>
          <w:szCs w:val="20"/>
          <w:lang w:val="es-ES_tradnl"/>
        </w:rPr>
        <w:t>.- RESPONSABILIDAD CIVIL.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>, conviene y acepta su responsabilidad civil de los daños y perjuicios a terceros que se pudiesen ocasionar con motivo de la realización de la acción.</w:t>
      </w:r>
    </w:p>
    <w:p w:rsidR="0011174E" w:rsidRPr="00D177B9" w:rsidRDefault="0011174E" w:rsidP="00396986">
      <w:pPr>
        <w:jc w:val="both"/>
        <w:rPr>
          <w:sz w:val="20"/>
          <w:szCs w:val="20"/>
        </w:rPr>
      </w:pPr>
    </w:p>
    <w:p w:rsidR="0011174E" w:rsidRPr="00D177B9" w:rsidRDefault="0011174E" w:rsidP="00396986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deberá informar a </w:t>
      </w:r>
      <w:r>
        <w:rPr>
          <w:b/>
          <w:bCs/>
          <w:sz w:val="20"/>
          <w:szCs w:val="20"/>
        </w:rPr>
        <w:t>“EL CEPS</w:t>
      </w:r>
      <w:r w:rsidRPr="00D177B9">
        <w:rPr>
          <w:b/>
          <w:bCs/>
          <w:sz w:val="20"/>
          <w:szCs w:val="20"/>
        </w:rPr>
        <w:t>”</w:t>
      </w:r>
      <w:r w:rsidRPr="00D177B9">
        <w:rPr>
          <w:sz w:val="20"/>
          <w:szCs w:val="20"/>
        </w:rPr>
        <w:t xml:space="preserve"> sobre el personal autorizado al cual deberá permitirse el acceso para llevar a cabo la acción, resguardando en todo momento la seguridad de la población estudiantil</w:t>
      </w:r>
      <w:r>
        <w:rPr>
          <w:sz w:val="20"/>
          <w:szCs w:val="20"/>
        </w:rPr>
        <w:t xml:space="preserve"> que se encuentre en el plantel</w:t>
      </w:r>
      <w:r w:rsidRPr="00D177B9">
        <w:rPr>
          <w:sz w:val="20"/>
          <w:szCs w:val="20"/>
        </w:rPr>
        <w:t xml:space="preserve"> educativo.</w:t>
      </w:r>
    </w:p>
    <w:p w:rsidR="0011174E" w:rsidRDefault="0011174E" w:rsidP="000C1271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0C1271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lastRenderedPageBreak/>
        <w:t xml:space="preserve">DÉCIMA </w:t>
      </w:r>
      <w:r>
        <w:rPr>
          <w:b/>
          <w:bCs/>
          <w:sz w:val="20"/>
          <w:szCs w:val="20"/>
        </w:rPr>
        <w:t>NOVENA</w:t>
      </w:r>
      <w:r w:rsidRPr="00D177B9">
        <w:rPr>
          <w:b/>
          <w:bCs/>
          <w:sz w:val="20"/>
          <w:szCs w:val="20"/>
        </w:rPr>
        <w:t>.- AVISOS.</w:t>
      </w:r>
    </w:p>
    <w:p w:rsidR="0011174E" w:rsidRPr="002F4CFA" w:rsidRDefault="0011174E" w:rsidP="00364F69">
      <w:pPr>
        <w:jc w:val="both"/>
        <w:rPr>
          <w:sz w:val="20"/>
          <w:szCs w:val="20"/>
        </w:rPr>
      </w:pPr>
      <w:r>
        <w:rPr>
          <w:sz w:val="20"/>
          <w:szCs w:val="20"/>
        </w:rPr>
        <w:t>Las partes acuerdan que cualquier comunicación o aviso que se necesite hacer con motivo del presente instrumento, se harán por escrito, en los domicilios y/o correo electrónico, señalados en el apartado de declaraciones de este instrumento, o a través de los medios electrónicos que señalen para tal efecto.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VIGÉSIMA</w:t>
      </w:r>
      <w:r w:rsidRPr="00D177B9">
        <w:rPr>
          <w:b/>
          <w:bCs/>
          <w:sz w:val="20"/>
          <w:szCs w:val="20"/>
        </w:rPr>
        <w:t>.- LEGISLACIÓN APLICABLE.</w:t>
      </w: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sz w:val="20"/>
          <w:szCs w:val="20"/>
        </w:rPr>
        <w:t xml:space="preserve">Las partes se obligan a sujetarse estrictamente para la ejecución del presente Contrato, a todas y cada una de las cláusulas que lo integran, y en forma supletoria a los términos, lineamientos, procedimientos y requisitos que establece el Código Civil </w:t>
      </w:r>
      <w:r>
        <w:rPr>
          <w:sz w:val="20"/>
          <w:szCs w:val="20"/>
        </w:rPr>
        <w:t>de la Entidad Federativa</w:t>
      </w:r>
      <w:r w:rsidRPr="00D177B9">
        <w:rPr>
          <w:sz w:val="20"/>
          <w:szCs w:val="20"/>
        </w:rPr>
        <w:t>.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sz w:val="20"/>
          <w:szCs w:val="20"/>
        </w:rPr>
      </w:pPr>
      <w:r w:rsidRPr="00D177B9">
        <w:rPr>
          <w:b/>
          <w:bCs/>
          <w:sz w:val="20"/>
          <w:szCs w:val="20"/>
        </w:rPr>
        <w:t>“LA EMPRESA”</w:t>
      </w:r>
      <w:r w:rsidRPr="00D177B9">
        <w:rPr>
          <w:sz w:val="20"/>
          <w:szCs w:val="20"/>
        </w:rPr>
        <w:t xml:space="preserve"> manifiesta, que ha leído y está de acuerdo en apegarse a lo establecido en el presente contrato, los Lineamientos </w:t>
      </w:r>
      <w:r>
        <w:rPr>
          <w:sz w:val="20"/>
          <w:szCs w:val="20"/>
        </w:rPr>
        <w:t xml:space="preserve">de </w:t>
      </w:r>
      <w:r w:rsidRPr="00D177B9">
        <w:rPr>
          <w:sz w:val="20"/>
          <w:szCs w:val="20"/>
        </w:rPr>
        <w:t xml:space="preserve">Operación, mismos que forman parte del presente instrumento como si se insertasen a la letra. </w:t>
      </w: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</w:p>
    <w:p w:rsidR="0011174E" w:rsidRPr="00D177B9" w:rsidRDefault="0011174E" w:rsidP="00364F69">
      <w:pPr>
        <w:jc w:val="both"/>
        <w:rPr>
          <w:b/>
          <w:bCs/>
          <w:sz w:val="20"/>
          <w:szCs w:val="20"/>
        </w:rPr>
      </w:pPr>
      <w:r w:rsidRPr="00D177B9">
        <w:rPr>
          <w:b/>
          <w:bCs/>
          <w:sz w:val="20"/>
          <w:szCs w:val="20"/>
        </w:rPr>
        <w:t>VIGÉSIMA</w:t>
      </w:r>
      <w:r>
        <w:rPr>
          <w:b/>
          <w:bCs/>
          <w:sz w:val="20"/>
          <w:szCs w:val="20"/>
        </w:rPr>
        <w:t xml:space="preserve"> PRIMERA</w:t>
      </w:r>
      <w:r w:rsidRPr="00D177B9">
        <w:rPr>
          <w:b/>
          <w:bCs/>
          <w:sz w:val="20"/>
          <w:szCs w:val="20"/>
        </w:rPr>
        <w:t>.- INTERPRETACIÓN Y JURISDICCIÓN.</w:t>
      </w:r>
    </w:p>
    <w:p w:rsidR="0011174E" w:rsidRPr="00D177B9" w:rsidRDefault="0011174E" w:rsidP="00364F69">
      <w:pPr>
        <w:pStyle w:val="Textoindependiente"/>
        <w:rPr>
          <w:sz w:val="20"/>
          <w:szCs w:val="20"/>
        </w:rPr>
      </w:pPr>
      <w:r w:rsidRPr="00D177B9">
        <w:rPr>
          <w:sz w:val="20"/>
          <w:szCs w:val="20"/>
        </w:rPr>
        <w:t>Los conflictos que llegaren a presentarse en cuanto a la interpretación y cumplimiento del presente contrato, se someterán a la jurisdicción de los tribunales civiles competentes en el</w:t>
      </w:r>
      <w:r>
        <w:rPr>
          <w:sz w:val="20"/>
          <w:szCs w:val="20"/>
        </w:rPr>
        <w:t xml:space="preserve"> Estado</w:t>
      </w:r>
      <w:r w:rsidRPr="00D177B9">
        <w:rPr>
          <w:sz w:val="20"/>
          <w:szCs w:val="20"/>
        </w:rPr>
        <w:t>, renunciando al fuero que pudiera corresponderle por razón de su domicilio presente, futuro o por cualquier otra causa.</w:t>
      </w:r>
    </w:p>
    <w:p w:rsidR="0011174E" w:rsidRPr="0015256B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364F69">
      <w:pPr>
        <w:jc w:val="both"/>
        <w:rPr>
          <w:sz w:val="20"/>
          <w:szCs w:val="20"/>
        </w:rPr>
      </w:pPr>
      <w:r w:rsidRPr="0015256B">
        <w:rPr>
          <w:sz w:val="20"/>
          <w:szCs w:val="20"/>
        </w:rPr>
        <w:t>Leído que fue el presente c</w:t>
      </w:r>
      <w:r>
        <w:rPr>
          <w:sz w:val="20"/>
          <w:szCs w:val="20"/>
        </w:rPr>
        <w:t xml:space="preserve">ontrato lo firman las partes en cuatro tantos en </w:t>
      </w:r>
      <w:r w:rsidRPr="00FA0AAE">
        <w:rPr>
          <w:b/>
          <w:bCs/>
          <w:sz w:val="20"/>
          <w:szCs w:val="20"/>
          <w:highlight w:val="lightGray"/>
        </w:rPr>
        <w:fldChar w:fldCharType="begin"/>
      </w:r>
      <w:r w:rsidRPr="00FA0AAE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FA0AAE">
        <w:rPr>
          <w:b/>
          <w:bCs/>
          <w:sz w:val="20"/>
          <w:szCs w:val="20"/>
          <w:highlight w:val="lightGray"/>
        </w:rPr>
        <w:fldChar w:fldCharType="separate"/>
      </w:r>
      <w:r w:rsidRPr="00FA0AAE">
        <w:rPr>
          <w:b/>
          <w:bCs/>
          <w:noProof/>
          <w:sz w:val="20"/>
          <w:szCs w:val="20"/>
          <w:highlight w:val="lightGray"/>
        </w:rPr>
        <w:t>«</w:t>
      </w:r>
      <w:r>
        <w:rPr>
          <w:b/>
          <w:bCs/>
          <w:noProof/>
          <w:sz w:val="20"/>
          <w:szCs w:val="20"/>
          <w:highlight w:val="lightGray"/>
        </w:rPr>
        <w:t>Municipio y Entidad Federativa</w:t>
      </w:r>
      <w:r w:rsidRPr="00FA0AAE">
        <w:rPr>
          <w:b/>
          <w:bCs/>
          <w:noProof/>
          <w:sz w:val="20"/>
          <w:szCs w:val="20"/>
          <w:highlight w:val="lightGray"/>
        </w:rPr>
        <w:t>»</w:t>
      </w:r>
      <w:r w:rsidRPr="00FA0AAE">
        <w:rPr>
          <w:b/>
          <w:bCs/>
          <w:sz w:val="20"/>
          <w:szCs w:val="20"/>
          <w:highlight w:val="lightGray"/>
        </w:rPr>
        <w:fldChar w:fldCharType="end"/>
      </w:r>
      <w:r w:rsidRPr="0015256B">
        <w:rPr>
          <w:sz w:val="20"/>
          <w:szCs w:val="20"/>
        </w:rPr>
        <w:t xml:space="preserve">, a los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«día</w:t>
      </w:r>
      <w:r>
        <w:rPr>
          <w:b/>
          <w:bCs/>
          <w:noProof/>
          <w:sz w:val="20"/>
          <w:szCs w:val="20"/>
          <w:highlight w:val="lightGray"/>
        </w:rPr>
        <w:t>s</w:t>
      </w:r>
      <w:r w:rsidRPr="00C11D41">
        <w:rPr>
          <w:b/>
          <w:bCs/>
          <w:noProof/>
          <w:sz w:val="20"/>
          <w:szCs w:val="20"/>
          <w:highlight w:val="lightGray"/>
        </w:rPr>
        <w:t>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>
        <w:rPr>
          <w:sz w:val="20"/>
          <w:szCs w:val="20"/>
        </w:rPr>
        <w:t xml:space="preserve"> 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«mes»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 w:rsidRPr="00C11D41" w:rsidDel="00FA0AAE">
        <w:rPr>
          <w:sz w:val="20"/>
          <w:szCs w:val="20"/>
        </w:rPr>
        <w:t xml:space="preserve"> </w:t>
      </w:r>
      <w:r w:rsidRPr="00C11D41">
        <w:rPr>
          <w:sz w:val="20"/>
          <w:szCs w:val="20"/>
        </w:rPr>
        <w:t xml:space="preserve">de </w:t>
      </w:r>
      <w:r w:rsidRPr="00C11D41">
        <w:rPr>
          <w:b/>
          <w:bCs/>
          <w:sz w:val="20"/>
          <w:szCs w:val="20"/>
          <w:highlight w:val="lightGray"/>
        </w:rPr>
        <w:fldChar w:fldCharType="begin"/>
      </w:r>
      <w:r w:rsidRPr="00C11D41">
        <w:rPr>
          <w:b/>
          <w:bCs/>
          <w:sz w:val="20"/>
          <w:szCs w:val="20"/>
          <w:highlight w:val="lightGray"/>
        </w:rPr>
        <w:instrText xml:space="preserve"> MERGEFIELD "rep_capfce" </w:instrText>
      </w:r>
      <w:r w:rsidRPr="00C11D41">
        <w:rPr>
          <w:b/>
          <w:bCs/>
          <w:sz w:val="20"/>
          <w:szCs w:val="20"/>
          <w:highlight w:val="lightGray"/>
        </w:rPr>
        <w:fldChar w:fldCharType="separate"/>
      </w:r>
      <w:r w:rsidRPr="00C11D41">
        <w:rPr>
          <w:b/>
          <w:bCs/>
          <w:noProof/>
          <w:sz w:val="20"/>
          <w:szCs w:val="20"/>
          <w:highlight w:val="lightGray"/>
        </w:rPr>
        <w:t>«año»</w:t>
      </w:r>
      <w:r w:rsidRPr="00C11D41">
        <w:rPr>
          <w:b/>
          <w:bCs/>
          <w:sz w:val="20"/>
          <w:szCs w:val="20"/>
          <w:highlight w:val="lightGray"/>
        </w:rPr>
        <w:fldChar w:fldCharType="end"/>
      </w:r>
      <w:r>
        <w:rPr>
          <w:b/>
          <w:bCs/>
          <w:sz w:val="20"/>
          <w:szCs w:val="20"/>
        </w:rPr>
        <w:t>.</w:t>
      </w:r>
    </w:p>
    <w:p w:rsidR="0011174E" w:rsidRDefault="0011174E" w:rsidP="00364F69">
      <w:pPr>
        <w:jc w:val="both"/>
        <w:rPr>
          <w:sz w:val="20"/>
          <w:szCs w:val="20"/>
        </w:rPr>
      </w:pPr>
    </w:p>
    <w:p w:rsidR="0011174E" w:rsidRPr="0015256B" w:rsidRDefault="0011174E" w:rsidP="00364F69">
      <w:pPr>
        <w:jc w:val="both"/>
        <w:rPr>
          <w:sz w:val="20"/>
          <w:szCs w:val="20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32"/>
        <w:gridCol w:w="4394"/>
      </w:tblGrid>
      <w:tr w:rsidR="0011174E" w:rsidRPr="0015256B">
        <w:tc>
          <w:tcPr>
            <w:tcW w:w="5032" w:type="dxa"/>
          </w:tcPr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“EL CEPS”</w:t>
            </w: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</w:t>
            </w:r>
            <w:r>
              <w:rPr>
                <w:sz w:val="20"/>
                <w:szCs w:val="20"/>
              </w:rPr>
              <w:t>________</w:t>
            </w:r>
            <w:r w:rsidRPr="0015256B">
              <w:rPr>
                <w:sz w:val="20"/>
                <w:szCs w:val="20"/>
              </w:rPr>
              <w:t>____________________</w:t>
            </w:r>
          </w:p>
          <w:p w:rsidR="0011174E" w:rsidRDefault="0011174E" w:rsidP="00C63C20">
            <w:pPr>
              <w:jc w:val="center"/>
              <w:rPr>
                <w:b/>
                <w:bCs/>
                <w:sz w:val="20"/>
                <w:szCs w:val="20"/>
                <w:highlight w:val="lightGray"/>
              </w:rPr>
            </w:pP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Presidente </w:t>
            </w:r>
            <w:r w:rsidRPr="00990A16">
              <w:rPr>
                <w:b/>
                <w:bCs/>
                <w:noProof/>
                <w:sz w:val="20"/>
                <w:szCs w:val="20"/>
                <w:highlight w:val="lightGray"/>
              </w:rPr>
              <w:t>»</w:t>
            </w:r>
            <w:r w:rsidRPr="00990A16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11174E" w:rsidRPr="00C63C20" w:rsidRDefault="0011174E" w:rsidP="00C63C20">
            <w:pPr>
              <w:jc w:val="center"/>
              <w:rPr>
                <w:b/>
                <w:bCs/>
                <w:noProof/>
                <w:sz w:val="20"/>
                <w:szCs w:val="20"/>
              </w:rPr>
            </w:pPr>
            <w:r w:rsidRPr="00C63C20">
              <w:rPr>
                <w:b/>
                <w:bCs/>
                <w:sz w:val="20"/>
                <w:szCs w:val="20"/>
              </w:rPr>
              <w:t xml:space="preserve">EN SU </w:t>
            </w:r>
            <w:r w:rsidRPr="001E785C">
              <w:rPr>
                <w:b/>
                <w:bCs/>
                <w:sz w:val="20"/>
                <w:szCs w:val="20"/>
              </w:rPr>
              <w:t>CARACTER</w:t>
            </w:r>
            <w:r w:rsidRPr="00C63C20">
              <w:rPr>
                <w:b/>
                <w:bCs/>
                <w:sz w:val="20"/>
                <w:szCs w:val="20"/>
              </w:rPr>
              <w:t xml:space="preserve"> DE PRESIDENTE </w:t>
            </w:r>
          </w:p>
          <w:p w:rsidR="0011174E" w:rsidRPr="00354F31" w:rsidRDefault="0011174E" w:rsidP="00354F31">
            <w:pPr>
              <w:jc w:val="center"/>
              <w:rPr>
                <w:b/>
                <w:bCs/>
                <w:noProof/>
                <w:sz w:val="20"/>
                <w:szCs w:val="20"/>
                <w:highlight w:val="lightGray"/>
              </w:rPr>
            </w:pPr>
            <w:r w:rsidRPr="000B5259">
              <w:rPr>
                <w:b/>
                <w:bCs/>
                <w:sz w:val="20"/>
                <w:szCs w:val="20"/>
              </w:rPr>
              <w:t>Firma o huella</w:t>
            </w:r>
          </w:p>
        </w:tc>
        <w:tc>
          <w:tcPr>
            <w:tcW w:w="4394" w:type="dxa"/>
          </w:tcPr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“LA EMPRESA”</w:t>
            </w: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</w:p>
          <w:p w:rsidR="0011174E" w:rsidRPr="0015256B" w:rsidRDefault="0011174E" w:rsidP="00364F69">
            <w:pPr>
              <w:jc w:val="center"/>
              <w:rPr>
                <w:sz w:val="20"/>
                <w:szCs w:val="20"/>
              </w:rPr>
            </w:pPr>
            <w:r w:rsidRPr="0015256B">
              <w:rPr>
                <w:sz w:val="20"/>
                <w:szCs w:val="20"/>
              </w:rPr>
              <w:t>_________________</w:t>
            </w:r>
            <w:r>
              <w:rPr>
                <w:sz w:val="20"/>
                <w:szCs w:val="20"/>
              </w:rPr>
              <w:t>_____</w:t>
            </w:r>
            <w:r w:rsidRPr="0015256B">
              <w:rPr>
                <w:sz w:val="20"/>
                <w:szCs w:val="20"/>
              </w:rPr>
              <w:t>______</w:t>
            </w:r>
          </w:p>
          <w:p w:rsidR="0011174E" w:rsidRDefault="0011174E" w:rsidP="00364F69">
            <w:pPr>
              <w:jc w:val="center"/>
              <w:rPr>
                <w:b/>
                <w:bCs/>
                <w:sz w:val="20"/>
                <w:szCs w:val="20"/>
              </w:rPr>
            </w:pP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«N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ombre del </w:t>
            </w:r>
            <w:r>
              <w:rPr>
                <w:b/>
                <w:bCs/>
                <w:noProof/>
                <w:sz w:val="20"/>
                <w:szCs w:val="20"/>
                <w:highlight w:val="lightGray"/>
              </w:rPr>
              <w:t>apoderado</w:t>
            </w:r>
            <w:r w:rsidRPr="00C11D41">
              <w:rPr>
                <w:b/>
                <w:bCs/>
                <w:noProof/>
                <w:sz w:val="20"/>
                <w:szCs w:val="20"/>
                <w:highlight w:val="lightGray"/>
              </w:rPr>
              <w:t xml:space="preserve"> legal»</w:t>
            </w:r>
            <w:r w:rsidRPr="00C11D41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</w:p>
          <w:p w:rsidR="0011174E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POR SU PROPIO DERECHO </w:t>
            </w:r>
          </w:p>
          <w:p w:rsidR="0011174E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74E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74E" w:rsidRPr="0015256B" w:rsidRDefault="0011174E" w:rsidP="001115D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1174E" w:rsidRPr="0015256B">
        <w:trPr>
          <w:trHeight w:val="2046"/>
        </w:trPr>
        <w:tc>
          <w:tcPr>
            <w:tcW w:w="5032" w:type="dxa"/>
          </w:tcPr>
          <w:p w:rsidR="0011174E" w:rsidRDefault="0011174E" w:rsidP="00753322">
            <w:pPr>
              <w:jc w:val="center"/>
              <w:rPr>
                <w:sz w:val="20"/>
                <w:szCs w:val="20"/>
              </w:rPr>
            </w:pPr>
            <w:r w:rsidRPr="00D177B9">
              <w:rPr>
                <w:b/>
                <w:bCs/>
                <w:sz w:val="20"/>
                <w:szCs w:val="20"/>
              </w:rPr>
              <w:t>“EL ORGANISMO ESTATAL”</w:t>
            </w: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</w:p>
          <w:p w:rsidR="0011174E" w:rsidRDefault="0011174E" w:rsidP="00753322">
            <w:pPr>
              <w:jc w:val="center"/>
              <w:rPr>
                <w:sz w:val="20"/>
                <w:szCs w:val="20"/>
              </w:rPr>
            </w:pP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  <w:r w:rsidRPr="0011405C">
              <w:rPr>
                <w:sz w:val="20"/>
                <w:szCs w:val="20"/>
              </w:rPr>
              <w:t>_________________________</w:t>
            </w:r>
          </w:p>
          <w:p w:rsidR="0011174E" w:rsidRDefault="0011174E" w:rsidP="004D24A3">
            <w:pPr>
              <w:jc w:val="center"/>
              <w:rPr>
                <w:b/>
                <w:bCs/>
                <w:sz w:val="20"/>
                <w:szCs w:val="20"/>
              </w:rPr>
            </w:pP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begin"/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instrText xml:space="preserve"> MERGEFIELD "rep_capfce" </w:instrTex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separate"/>
            </w:r>
            <w:r w:rsidRPr="000A7127">
              <w:rPr>
                <w:b/>
                <w:bCs/>
                <w:noProof/>
                <w:sz w:val="20"/>
                <w:szCs w:val="20"/>
                <w:highlight w:val="lightGray"/>
              </w:rPr>
              <w:t>«nombre del representante legal»</w:t>
            </w:r>
            <w:r w:rsidRPr="000A7127">
              <w:rPr>
                <w:b/>
                <w:bCs/>
                <w:sz w:val="20"/>
                <w:szCs w:val="20"/>
                <w:highlight w:val="lightGray"/>
              </w:rPr>
              <w:fldChar w:fldCharType="end"/>
            </w:r>
            <w:r w:rsidRPr="0011405C">
              <w:rPr>
                <w:b/>
                <w:bCs/>
                <w:sz w:val="20"/>
                <w:szCs w:val="20"/>
              </w:rPr>
              <w:t xml:space="preserve"> </w:t>
            </w:r>
          </w:p>
          <w:p w:rsidR="0011174E" w:rsidRPr="0011405C" w:rsidRDefault="0011174E" w:rsidP="00753322">
            <w:pPr>
              <w:jc w:val="center"/>
              <w:rPr>
                <w:sz w:val="20"/>
                <w:szCs w:val="20"/>
              </w:rPr>
            </w:pPr>
            <w:r w:rsidRPr="0011405C">
              <w:rPr>
                <w:b/>
                <w:bCs/>
                <w:sz w:val="20"/>
                <w:szCs w:val="20"/>
              </w:rPr>
              <w:t>EN SU CALIDAD DE ASESOR</w:t>
            </w:r>
            <w:r w:rsidDel="004D24A3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11174E" w:rsidRPr="0015256B" w:rsidRDefault="0011174E" w:rsidP="004E71A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margin" w:tblpX="2570" w:tblpY="72"/>
        <w:tblW w:w="50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0"/>
      </w:tblGrid>
      <w:tr w:rsidR="0011174E" w:rsidRPr="002839B3">
        <w:trPr>
          <w:trHeight w:val="1983"/>
        </w:trPr>
        <w:tc>
          <w:tcPr>
            <w:tcW w:w="5060" w:type="dxa"/>
          </w:tcPr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 xml:space="preserve">“EL </w:t>
            </w:r>
            <w:r w:rsidRPr="002839B3">
              <w:rPr>
                <w:b/>
                <w:bCs/>
                <w:caps/>
                <w:sz w:val="20"/>
                <w:szCs w:val="20"/>
              </w:rPr>
              <w:t>Director del Plantel Educativo</w:t>
            </w:r>
            <w:r w:rsidRPr="002839B3">
              <w:rPr>
                <w:b/>
                <w:bCs/>
                <w:sz w:val="20"/>
                <w:szCs w:val="20"/>
              </w:rPr>
              <w:t>”</w:t>
            </w: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</w:p>
          <w:p w:rsidR="0011174E" w:rsidRPr="002839B3" w:rsidRDefault="0011174E" w:rsidP="005D1663">
            <w:pPr>
              <w:jc w:val="center"/>
              <w:rPr>
                <w:sz w:val="20"/>
                <w:szCs w:val="20"/>
              </w:rPr>
            </w:pPr>
            <w:r w:rsidRPr="002839B3">
              <w:rPr>
                <w:sz w:val="20"/>
                <w:szCs w:val="20"/>
              </w:rPr>
              <w:t>____________________________</w:t>
            </w:r>
          </w:p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fldChar w:fldCharType="begin"/>
            </w:r>
            <w:r w:rsidRPr="002839B3">
              <w:rPr>
                <w:b/>
                <w:bCs/>
                <w:sz w:val="20"/>
                <w:szCs w:val="20"/>
              </w:rPr>
              <w:instrText xml:space="preserve"> MERGEFIELD "rep_capfce" </w:instrText>
            </w:r>
            <w:r w:rsidRPr="002839B3">
              <w:rPr>
                <w:b/>
                <w:bCs/>
                <w:sz w:val="20"/>
                <w:szCs w:val="20"/>
              </w:rPr>
              <w:fldChar w:fldCharType="separate"/>
            </w:r>
            <w:r w:rsidRPr="002839B3">
              <w:rPr>
                <w:b/>
                <w:bCs/>
                <w:noProof/>
                <w:sz w:val="20"/>
                <w:szCs w:val="20"/>
              </w:rPr>
              <w:t>«Nombre completo»</w:t>
            </w:r>
            <w:r w:rsidRPr="002839B3">
              <w:rPr>
                <w:b/>
                <w:bCs/>
                <w:sz w:val="20"/>
                <w:szCs w:val="20"/>
              </w:rPr>
              <w:fldChar w:fldCharType="end"/>
            </w:r>
          </w:p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  <w:r w:rsidRPr="002839B3">
              <w:rPr>
                <w:b/>
                <w:bCs/>
                <w:sz w:val="20"/>
                <w:szCs w:val="20"/>
              </w:rPr>
              <w:t>EN SU CALIDAD DE TESTIGO</w:t>
            </w:r>
          </w:p>
          <w:p w:rsidR="0011174E" w:rsidRPr="002839B3" w:rsidRDefault="0011174E" w:rsidP="005D166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11174E" w:rsidRPr="002839B3" w:rsidRDefault="0011174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2839B3" w:rsidRDefault="0011174E" w:rsidP="000A65BA">
      <w:pPr>
        <w:jc w:val="both"/>
        <w:rPr>
          <w:sz w:val="14"/>
          <w:szCs w:val="14"/>
        </w:rPr>
      </w:pPr>
    </w:p>
    <w:p w:rsidR="0011174E" w:rsidRPr="00990A16" w:rsidRDefault="0011174E" w:rsidP="000A65BA">
      <w:pPr>
        <w:jc w:val="both"/>
        <w:rPr>
          <w:sz w:val="14"/>
          <w:szCs w:val="14"/>
        </w:rPr>
      </w:pPr>
      <w:r w:rsidRPr="002839B3">
        <w:rPr>
          <w:sz w:val="14"/>
          <w:szCs w:val="14"/>
        </w:rPr>
        <w:t xml:space="preserve">La presente hoja de firmas corresponde al Contrato para la Realización de la acción, que suscribe por una parte el Consejo Escolar de Participación Social del Plantel Educativo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del plantel»</w:t>
      </w:r>
      <w:r w:rsidRPr="002839B3">
        <w:rPr>
          <w:b/>
          <w:bCs/>
          <w:sz w:val="14"/>
          <w:szCs w:val="14"/>
        </w:rPr>
        <w:fldChar w:fldCharType="end"/>
      </w:r>
      <w:r w:rsidRPr="002839B3">
        <w:rPr>
          <w:sz w:val="14"/>
          <w:szCs w:val="14"/>
        </w:rPr>
        <w:t xml:space="preserve">, con asesoría de </w:t>
      </w:r>
      <w:r w:rsidRPr="002C21B6">
        <w:rPr>
          <w:b/>
          <w:bCs/>
          <w:sz w:val="14"/>
          <w:szCs w:val="14"/>
        </w:rPr>
        <w:t>“</w:t>
      </w:r>
      <w:r>
        <w:rPr>
          <w:b/>
          <w:bCs/>
          <w:sz w:val="14"/>
          <w:szCs w:val="14"/>
        </w:rPr>
        <w:t>Organismo Estatal</w:t>
      </w:r>
      <w:r w:rsidRPr="002C21B6">
        <w:rPr>
          <w:b/>
          <w:bCs/>
          <w:sz w:val="14"/>
          <w:szCs w:val="14"/>
        </w:rPr>
        <w:t>”</w:t>
      </w:r>
      <w:r w:rsidRPr="002839B3">
        <w:rPr>
          <w:sz w:val="14"/>
          <w:szCs w:val="14"/>
        </w:rPr>
        <w:t xml:space="preserve"> y la Empresa </w:t>
      </w:r>
      <w:r w:rsidRPr="002839B3">
        <w:rPr>
          <w:b/>
          <w:bCs/>
          <w:sz w:val="14"/>
          <w:szCs w:val="14"/>
        </w:rPr>
        <w:fldChar w:fldCharType="begin"/>
      </w:r>
      <w:r w:rsidRPr="002839B3">
        <w:rPr>
          <w:b/>
          <w:bCs/>
          <w:sz w:val="14"/>
          <w:szCs w:val="14"/>
        </w:rPr>
        <w:instrText xml:space="preserve"> MERGEFIELD "rep_capfce" </w:instrText>
      </w:r>
      <w:r w:rsidRPr="002839B3">
        <w:rPr>
          <w:b/>
          <w:bCs/>
          <w:sz w:val="14"/>
          <w:szCs w:val="14"/>
        </w:rPr>
        <w:fldChar w:fldCharType="separate"/>
      </w:r>
      <w:r w:rsidRPr="002839B3">
        <w:rPr>
          <w:b/>
          <w:bCs/>
          <w:noProof/>
          <w:sz w:val="14"/>
          <w:szCs w:val="14"/>
        </w:rPr>
        <w:t>«nombre de la Empresa »</w:t>
      </w:r>
      <w:r w:rsidRPr="002839B3">
        <w:rPr>
          <w:b/>
          <w:bCs/>
          <w:sz w:val="14"/>
          <w:szCs w:val="14"/>
        </w:rPr>
        <w:fldChar w:fldCharType="end"/>
      </w:r>
      <w:r w:rsidRPr="00990A16">
        <w:rPr>
          <w:sz w:val="14"/>
          <w:szCs w:val="14"/>
        </w:rPr>
        <w:t>.</w:t>
      </w:r>
    </w:p>
    <w:sectPr w:rsidR="0011174E" w:rsidRPr="00990A16" w:rsidSect="00990A16">
      <w:headerReference w:type="default" r:id="rId8"/>
      <w:footerReference w:type="default" r:id="rId9"/>
      <w:pgSz w:w="12240" w:h="15840"/>
      <w:pgMar w:top="1418" w:right="1418" w:bottom="1418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956" w:rsidRDefault="006A7956" w:rsidP="00EA43AD">
      <w:r>
        <w:separator/>
      </w:r>
    </w:p>
  </w:endnote>
  <w:endnote w:type="continuationSeparator" w:id="0">
    <w:p w:rsidR="006A7956" w:rsidRDefault="006A7956" w:rsidP="00EA4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4E" w:rsidRPr="00E10E24" w:rsidRDefault="0011174E">
    <w:pPr>
      <w:pStyle w:val="Piedepgina"/>
      <w:jc w:val="right"/>
      <w:rPr>
        <w:sz w:val="16"/>
        <w:szCs w:val="16"/>
      </w:rPr>
    </w:pPr>
    <w:r w:rsidRPr="00E10E24">
      <w:rPr>
        <w:sz w:val="16"/>
        <w:szCs w:val="16"/>
      </w:rPr>
      <w:fldChar w:fldCharType="begin"/>
    </w:r>
    <w:r w:rsidRPr="00E10E24">
      <w:rPr>
        <w:sz w:val="16"/>
        <w:szCs w:val="16"/>
      </w:rPr>
      <w:instrText xml:space="preserve"> PAGE   \* MERGEFORMAT </w:instrText>
    </w:r>
    <w:r w:rsidRPr="00E10E24">
      <w:rPr>
        <w:sz w:val="16"/>
        <w:szCs w:val="16"/>
      </w:rPr>
      <w:fldChar w:fldCharType="separate"/>
    </w:r>
    <w:r w:rsidR="003D398E">
      <w:rPr>
        <w:noProof/>
        <w:sz w:val="16"/>
        <w:szCs w:val="16"/>
      </w:rPr>
      <w:t>3</w:t>
    </w:r>
    <w:r w:rsidRPr="00E10E24">
      <w:rPr>
        <w:sz w:val="16"/>
        <w:szCs w:val="16"/>
      </w:rPr>
      <w:fldChar w:fldCharType="end"/>
    </w:r>
  </w:p>
  <w:p w:rsidR="0011174E" w:rsidRDefault="0011174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956" w:rsidRDefault="006A7956" w:rsidP="00EA43AD">
      <w:r>
        <w:separator/>
      </w:r>
    </w:p>
  </w:footnote>
  <w:footnote w:type="continuationSeparator" w:id="0">
    <w:p w:rsidR="006A7956" w:rsidRDefault="006A7956" w:rsidP="00EA4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74E" w:rsidRPr="007F6FC9" w:rsidRDefault="0011174E" w:rsidP="00012D9A">
    <w:pPr>
      <w:pStyle w:val="Encabezado"/>
      <w:jc w:val="right"/>
      <w:rPr>
        <w:highlight w:val="yellow"/>
        <w:lang w:val="es-MX"/>
      </w:rPr>
    </w:pPr>
    <w:r w:rsidRPr="007F6FC9">
      <w:rPr>
        <w:highlight w:val="yellow"/>
        <w:lang w:val="es-MX"/>
      </w:rPr>
      <w:t>RE-03-15</w:t>
    </w:r>
  </w:p>
  <w:p w:rsidR="0011174E" w:rsidRDefault="0011174E" w:rsidP="00012D9A">
    <w:pPr>
      <w:pStyle w:val="Encabezado"/>
      <w:jc w:val="right"/>
      <w:rPr>
        <w:lang w:val="es-MX"/>
      </w:rPr>
    </w:pPr>
    <w:r w:rsidRPr="007F6FC9">
      <w:rPr>
        <w:highlight w:val="yellow"/>
        <w:lang w:val="es-MX"/>
      </w:rPr>
      <w:t xml:space="preserve">C-EE-(CCT)-(NUMERO CONSECUTIVO DE </w:t>
    </w:r>
    <w:smartTag w:uri="urn:schemas-microsoft-com:office:smarttags" w:element="PersonName">
      <w:smartTagPr>
        <w:attr w:name="ProductID" w:val="la Acci￳n"/>
      </w:smartTagPr>
      <w:r w:rsidRPr="007F6FC9">
        <w:rPr>
          <w:highlight w:val="yellow"/>
          <w:lang w:val="es-MX"/>
        </w:rPr>
        <w:t>LA ACCIÓN</w:t>
      </w:r>
    </w:smartTag>
    <w:r w:rsidRPr="007F6FC9">
      <w:rPr>
        <w:highlight w:val="yellow"/>
        <w:lang w:val="es-MX"/>
      </w:rPr>
      <w:t>)-</w:t>
    </w:r>
    <w:r>
      <w:rPr>
        <w:lang w:val="es-MX"/>
      </w:rPr>
      <w:t>15</w:t>
    </w:r>
  </w:p>
  <w:p w:rsidR="0011174E" w:rsidRPr="00012D9A" w:rsidRDefault="0011174E">
    <w:pPr>
      <w:pStyle w:val="Encabezado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B6A066"/>
    <w:lvl w:ilvl="0">
      <w:numFmt w:val="bullet"/>
      <w:lvlText w:val="*"/>
      <w:lvlJc w:val="left"/>
    </w:lvl>
  </w:abstractNum>
  <w:abstractNum w:abstractNumId="1">
    <w:nsid w:val="02F935F8"/>
    <w:multiLevelType w:val="hybridMultilevel"/>
    <w:tmpl w:val="BA829A8A"/>
    <w:lvl w:ilvl="0" w:tplc="FFFFFFFF">
      <w:start w:val="1"/>
      <w:numFmt w:val="lowerLetter"/>
      <w:lvlText w:val="%1)"/>
      <w:lvlJc w:val="left"/>
      <w:pPr>
        <w:tabs>
          <w:tab w:val="num" w:pos="680"/>
        </w:tabs>
        <w:ind w:left="624" w:hanging="397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1" w:tplc="FFFFFFFF">
      <w:start w:val="1"/>
      <w:numFmt w:val="decimal"/>
      <w:lvlText w:val="%2."/>
      <w:lvlJc w:val="left"/>
      <w:pPr>
        <w:tabs>
          <w:tab w:val="num" w:pos="1134"/>
        </w:tabs>
        <w:ind w:left="1134" w:hanging="454"/>
      </w:pPr>
      <w:rPr>
        <w:rFonts w:ascii="Arial" w:hAnsi="Arial" w:cs="Arial" w:hint="default"/>
        <w:b/>
        <w:bCs/>
        <w:i w:val="0"/>
        <w:iCs w:val="0"/>
        <w:caps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0AF2B9B"/>
    <w:multiLevelType w:val="hybridMultilevel"/>
    <w:tmpl w:val="1BC01AD0"/>
    <w:lvl w:ilvl="0" w:tplc="03C033A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01464"/>
    <w:multiLevelType w:val="hybridMultilevel"/>
    <w:tmpl w:val="51D6F986"/>
    <w:lvl w:ilvl="0" w:tplc="445E3916">
      <w:start w:val="6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18547B56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">
    <w:nsid w:val="18EC493A"/>
    <w:multiLevelType w:val="hybridMultilevel"/>
    <w:tmpl w:val="F9F4B57C"/>
    <w:lvl w:ilvl="0" w:tplc="11183DC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353648"/>
    <w:multiLevelType w:val="hybridMultilevel"/>
    <w:tmpl w:val="71D207E0"/>
    <w:lvl w:ilvl="0" w:tplc="3970DC2E">
      <w:start w:val="1"/>
      <w:numFmt w:val="bullet"/>
      <w:lvlText w:val=""/>
      <w:lvlJc w:val="left"/>
      <w:pPr>
        <w:tabs>
          <w:tab w:val="num" w:pos="797"/>
        </w:tabs>
        <w:ind w:left="797" w:hanging="17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7">
    <w:nsid w:val="27291466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8">
    <w:nsid w:val="29CA5379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2B1C0953"/>
    <w:multiLevelType w:val="hybridMultilevel"/>
    <w:tmpl w:val="EE026838"/>
    <w:lvl w:ilvl="0" w:tplc="B164BC48">
      <w:start w:val="1"/>
      <w:numFmt w:val="lowerLetter"/>
      <w:lvlText w:val="%1)"/>
      <w:lvlJc w:val="left"/>
      <w:pPr>
        <w:tabs>
          <w:tab w:val="num" w:pos="851"/>
        </w:tabs>
        <w:ind w:left="851" w:hanging="851"/>
      </w:pPr>
      <w:rPr>
        <w:rFonts w:hint="default"/>
        <w:b/>
        <w:bCs/>
        <w:i w:val="0"/>
        <w:iCs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C71270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1">
    <w:nsid w:val="2CF3276D"/>
    <w:multiLevelType w:val="hybridMultilevel"/>
    <w:tmpl w:val="3D1E2B2A"/>
    <w:lvl w:ilvl="0" w:tplc="60B2E9DE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7033567"/>
    <w:multiLevelType w:val="hybridMultilevel"/>
    <w:tmpl w:val="F0E2C6FC"/>
    <w:lvl w:ilvl="0" w:tplc="3BCA022C">
      <w:start w:val="1"/>
      <w:numFmt w:val="lowerLetter"/>
      <w:lvlText w:val="%1)"/>
      <w:lvlJc w:val="left"/>
      <w:pPr>
        <w:ind w:left="720" w:hanging="360"/>
      </w:pPr>
      <w:rPr>
        <w:b/>
        <w:bCs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947601"/>
    <w:multiLevelType w:val="singleLevel"/>
    <w:tmpl w:val="2D1AB25E"/>
    <w:lvl w:ilvl="0">
      <w:start w:val="1"/>
      <w:numFmt w:val="lowerLetter"/>
      <w:lvlText w:val="%1)"/>
      <w:legacy w:legacy="1" w:legacySpace="0" w:legacyIndent="360"/>
      <w:lvlJc w:val="left"/>
      <w:pPr>
        <w:ind w:left="360" w:hanging="360"/>
      </w:pPr>
    </w:lvl>
  </w:abstractNum>
  <w:abstractNum w:abstractNumId="14">
    <w:nsid w:val="42905CFD"/>
    <w:multiLevelType w:val="singleLevel"/>
    <w:tmpl w:val="43AEE1C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>
    <w:nsid w:val="599439B3"/>
    <w:multiLevelType w:val="hybridMultilevel"/>
    <w:tmpl w:val="72662972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F393AD2"/>
    <w:multiLevelType w:val="hybridMultilevel"/>
    <w:tmpl w:val="836AE3A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6FD04A7F"/>
    <w:multiLevelType w:val="hybridMultilevel"/>
    <w:tmpl w:val="EAC422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EC0BC4"/>
    <w:multiLevelType w:val="hybridMultilevel"/>
    <w:tmpl w:val="9414461A"/>
    <w:lvl w:ilvl="0" w:tplc="212AAE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cs="Symbol" w:hint="default"/>
        </w:rPr>
      </w:lvl>
    </w:lvlOverride>
  </w:num>
  <w:num w:numId="2">
    <w:abstractNumId w:val="8"/>
  </w:num>
  <w:num w:numId="3">
    <w:abstractNumId w:val="4"/>
  </w:num>
  <w:num w:numId="4">
    <w:abstractNumId w:val="10"/>
  </w:num>
  <w:num w:numId="5">
    <w:abstractNumId w:val="7"/>
  </w:num>
  <w:num w:numId="6">
    <w:abstractNumId w:val="13"/>
  </w:num>
  <w:num w:numId="7">
    <w:abstractNumId w:val="14"/>
  </w:num>
  <w:num w:numId="8">
    <w:abstractNumId w:val="18"/>
  </w:num>
  <w:num w:numId="9">
    <w:abstractNumId w:val="5"/>
  </w:num>
  <w:num w:numId="10">
    <w:abstractNumId w:val="15"/>
  </w:num>
  <w:num w:numId="11">
    <w:abstractNumId w:val="6"/>
  </w:num>
  <w:num w:numId="12">
    <w:abstractNumId w:val="9"/>
  </w:num>
  <w:num w:numId="13">
    <w:abstractNumId w:val="1"/>
  </w:num>
  <w:num w:numId="14">
    <w:abstractNumId w:val="17"/>
  </w:num>
  <w:num w:numId="15">
    <w:abstractNumId w:val="12"/>
  </w:num>
  <w:num w:numId="16">
    <w:abstractNumId w:val="11"/>
  </w:num>
  <w:num w:numId="17">
    <w:abstractNumId w:val="3"/>
  </w:num>
  <w:num w:numId="18">
    <w:abstractNumId w:val="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8C1"/>
    <w:rsid w:val="0000164D"/>
    <w:rsid w:val="000052BB"/>
    <w:rsid w:val="00005679"/>
    <w:rsid w:val="00012D76"/>
    <w:rsid w:val="00012D9A"/>
    <w:rsid w:val="00014184"/>
    <w:rsid w:val="00014607"/>
    <w:rsid w:val="00014A9D"/>
    <w:rsid w:val="00017598"/>
    <w:rsid w:val="00022BA4"/>
    <w:rsid w:val="0002319D"/>
    <w:rsid w:val="00023D63"/>
    <w:rsid w:val="000275CD"/>
    <w:rsid w:val="00030B34"/>
    <w:rsid w:val="00030CA2"/>
    <w:rsid w:val="00030FD8"/>
    <w:rsid w:val="00031B8F"/>
    <w:rsid w:val="00032BA7"/>
    <w:rsid w:val="00032E1E"/>
    <w:rsid w:val="000336A1"/>
    <w:rsid w:val="00036420"/>
    <w:rsid w:val="00036728"/>
    <w:rsid w:val="000418C1"/>
    <w:rsid w:val="00042F00"/>
    <w:rsid w:val="00045F53"/>
    <w:rsid w:val="00046F88"/>
    <w:rsid w:val="00053231"/>
    <w:rsid w:val="000537D5"/>
    <w:rsid w:val="00054D7B"/>
    <w:rsid w:val="00054F51"/>
    <w:rsid w:val="00057FFA"/>
    <w:rsid w:val="0006053B"/>
    <w:rsid w:val="00064573"/>
    <w:rsid w:val="0006707C"/>
    <w:rsid w:val="00070653"/>
    <w:rsid w:val="00072298"/>
    <w:rsid w:val="00072F65"/>
    <w:rsid w:val="00073F37"/>
    <w:rsid w:val="000748FD"/>
    <w:rsid w:val="000831E3"/>
    <w:rsid w:val="0008647B"/>
    <w:rsid w:val="0009781F"/>
    <w:rsid w:val="000A4DB3"/>
    <w:rsid w:val="000A53EB"/>
    <w:rsid w:val="000A5C30"/>
    <w:rsid w:val="000A65BA"/>
    <w:rsid w:val="000A7127"/>
    <w:rsid w:val="000A7BD0"/>
    <w:rsid w:val="000B069C"/>
    <w:rsid w:val="000B2569"/>
    <w:rsid w:val="000B4BD9"/>
    <w:rsid w:val="000B5259"/>
    <w:rsid w:val="000B6A93"/>
    <w:rsid w:val="000C1271"/>
    <w:rsid w:val="000C2BFF"/>
    <w:rsid w:val="000C3151"/>
    <w:rsid w:val="000C5BCF"/>
    <w:rsid w:val="000C6A08"/>
    <w:rsid w:val="000D1661"/>
    <w:rsid w:val="000D16CC"/>
    <w:rsid w:val="000D1AA8"/>
    <w:rsid w:val="000D481C"/>
    <w:rsid w:val="000D5669"/>
    <w:rsid w:val="000D67DE"/>
    <w:rsid w:val="000E048E"/>
    <w:rsid w:val="000E7D19"/>
    <w:rsid w:val="000F22DE"/>
    <w:rsid w:val="000F5AD5"/>
    <w:rsid w:val="000F73DE"/>
    <w:rsid w:val="00100CF0"/>
    <w:rsid w:val="0010702C"/>
    <w:rsid w:val="001072E4"/>
    <w:rsid w:val="001115D4"/>
    <w:rsid w:val="0011174E"/>
    <w:rsid w:val="0011405C"/>
    <w:rsid w:val="001143AD"/>
    <w:rsid w:val="001153C1"/>
    <w:rsid w:val="00117F79"/>
    <w:rsid w:val="001214B6"/>
    <w:rsid w:val="001254CF"/>
    <w:rsid w:val="00126A2B"/>
    <w:rsid w:val="00126C77"/>
    <w:rsid w:val="001270AB"/>
    <w:rsid w:val="00131F7F"/>
    <w:rsid w:val="00134754"/>
    <w:rsid w:val="00135BDD"/>
    <w:rsid w:val="0013701A"/>
    <w:rsid w:val="00141E35"/>
    <w:rsid w:val="0015256B"/>
    <w:rsid w:val="00155AD1"/>
    <w:rsid w:val="001561CC"/>
    <w:rsid w:val="00166A89"/>
    <w:rsid w:val="001672A3"/>
    <w:rsid w:val="00167AFF"/>
    <w:rsid w:val="001718BD"/>
    <w:rsid w:val="001726C0"/>
    <w:rsid w:val="0017343B"/>
    <w:rsid w:val="00174934"/>
    <w:rsid w:val="00182E23"/>
    <w:rsid w:val="00185D75"/>
    <w:rsid w:val="00194EBB"/>
    <w:rsid w:val="00195259"/>
    <w:rsid w:val="0019574E"/>
    <w:rsid w:val="00195D18"/>
    <w:rsid w:val="00196A9A"/>
    <w:rsid w:val="00196EC0"/>
    <w:rsid w:val="00197329"/>
    <w:rsid w:val="001A00BA"/>
    <w:rsid w:val="001A02AD"/>
    <w:rsid w:val="001A3368"/>
    <w:rsid w:val="001A4D4C"/>
    <w:rsid w:val="001A7340"/>
    <w:rsid w:val="001B1621"/>
    <w:rsid w:val="001B1B3F"/>
    <w:rsid w:val="001D2C06"/>
    <w:rsid w:val="001D60C9"/>
    <w:rsid w:val="001D6E00"/>
    <w:rsid w:val="001E10E9"/>
    <w:rsid w:val="001E167D"/>
    <w:rsid w:val="001E785C"/>
    <w:rsid w:val="001E7EE4"/>
    <w:rsid w:val="001F135A"/>
    <w:rsid w:val="001F4DD2"/>
    <w:rsid w:val="001F55F6"/>
    <w:rsid w:val="001F5DF2"/>
    <w:rsid w:val="001F70FC"/>
    <w:rsid w:val="00211DA9"/>
    <w:rsid w:val="00215A57"/>
    <w:rsid w:val="002200D7"/>
    <w:rsid w:val="002210DF"/>
    <w:rsid w:val="00222509"/>
    <w:rsid w:val="002325B3"/>
    <w:rsid w:val="0023557E"/>
    <w:rsid w:val="00237340"/>
    <w:rsid w:val="00250E70"/>
    <w:rsid w:val="002560C0"/>
    <w:rsid w:val="0025644C"/>
    <w:rsid w:val="00262B83"/>
    <w:rsid w:val="0026303C"/>
    <w:rsid w:val="0027159B"/>
    <w:rsid w:val="00272209"/>
    <w:rsid w:val="002748E4"/>
    <w:rsid w:val="00280946"/>
    <w:rsid w:val="00280F35"/>
    <w:rsid w:val="00281E79"/>
    <w:rsid w:val="00282FA3"/>
    <w:rsid w:val="002839B3"/>
    <w:rsid w:val="00285977"/>
    <w:rsid w:val="0029006C"/>
    <w:rsid w:val="002909FC"/>
    <w:rsid w:val="00293194"/>
    <w:rsid w:val="00294AC6"/>
    <w:rsid w:val="00295ED7"/>
    <w:rsid w:val="002A1D3D"/>
    <w:rsid w:val="002A2840"/>
    <w:rsid w:val="002A3756"/>
    <w:rsid w:val="002A4B55"/>
    <w:rsid w:val="002A4E3C"/>
    <w:rsid w:val="002A562C"/>
    <w:rsid w:val="002A6254"/>
    <w:rsid w:val="002A7C76"/>
    <w:rsid w:val="002B1358"/>
    <w:rsid w:val="002B5749"/>
    <w:rsid w:val="002B6E50"/>
    <w:rsid w:val="002C21B6"/>
    <w:rsid w:val="002C276F"/>
    <w:rsid w:val="002C3D64"/>
    <w:rsid w:val="002C6365"/>
    <w:rsid w:val="002C668E"/>
    <w:rsid w:val="002D042B"/>
    <w:rsid w:val="002D154C"/>
    <w:rsid w:val="002D2FCB"/>
    <w:rsid w:val="002D3D23"/>
    <w:rsid w:val="002D5915"/>
    <w:rsid w:val="002E0207"/>
    <w:rsid w:val="002E05D3"/>
    <w:rsid w:val="002E18B6"/>
    <w:rsid w:val="002E3B0A"/>
    <w:rsid w:val="002E785D"/>
    <w:rsid w:val="002F0230"/>
    <w:rsid w:val="002F1204"/>
    <w:rsid w:val="002F3068"/>
    <w:rsid w:val="002F3F63"/>
    <w:rsid w:val="002F4717"/>
    <w:rsid w:val="002F4CC2"/>
    <w:rsid w:val="002F4CFA"/>
    <w:rsid w:val="00303598"/>
    <w:rsid w:val="003103EB"/>
    <w:rsid w:val="00315C25"/>
    <w:rsid w:val="003232DB"/>
    <w:rsid w:val="00323F36"/>
    <w:rsid w:val="00325BF0"/>
    <w:rsid w:val="003267B2"/>
    <w:rsid w:val="00327B67"/>
    <w:rsid w:val="00327FCF"/>
    <w:rsid w:val="0033215D"/>
    <w:rsid w:val="00333130"/>
    <w:rsid w:val="00336FF8"/>
    <w:rsid w:val="00337EF9"/>
    <w:rsid w:val="0034158A"/>
    <w:rsid w:val="0034386D"/>
    <w:rsid w:val="0034414A"/>
    <w:rsid w:val="003443FE"/>
    <w:rsid w:val="00345657"/>
    <w:rsid w:val="00350C6D"/>
    <w:rsid w:val="00351E1C"/>
    <w:rsid w:val="00354F31"/>
    <w:rsid w:val="00357F50"/>
    <w:rsid w:val="00360329"/>
    <w:rsid w:val="00364F69"/>
    <w:rsid w:val="003658F3"/>
    <w:rsid w:val="00367D2C"/>
    <w:rsid w:val="00367F97"/>
    <w:rsid w:val="0037180C"/>
    <w:rsid w:val="00372306"/>
    <w:rsid w:val="003744E1"/>
    <w:rsid w:val="0038397C"/>
    <w:rsid w:val="00387006"/>
    <w:rsid w:val="00394DB3"/>
    <w:rsid w:val="00394F73"/>
    <w:rsid w:val="00396986"/>
    <w:rsid w:val="003A0574"/>
    <w:rsid w:val="003A71FD"/>
    <w:rsid w:val="003B2810"/>
    <w:rsid w:val="003B2E24"/>
    <w:rsid w:val="003B4E59"/>
    <w:rsid w:val="003B55AF"/>
    <w:rsid w:val="003C32DE"/>
    <w:rsid w:val="003C3C1A"/>
    <w:rsid w:val="003D1CA5"/>
    <w:rsid w:val="003D398E"/>
    <w:rsid w:val="003D60AA"/>
    <w:rsid w:val="003D659D"/>
    <w:rsid w:val="003D7290"/>
    <w:rsid w:val="003E0832"/>
    <w:rsid w:val="003E1CE9"/>
    <w:rsid w:val="003E46B1"/>
    <w:rsid w:val="003E61E1"/>
    <w:rsid w:val="003F76A7"/>
    <w:rsid w:val="0040293F"/>
    <w:rsid w:val="00402C2B"/>
    <w:rsid w:val="00404B4F"/>
    <w:rsid w:val="00413BB8"/>
    <w:rsid w:val="004163E1"/>
    <w:rsid w:val="004205D2"/>
    <w:rsid w:val="00422829"/>
    <w:rsid w:val="0042472A"/>
    <w:rsid w:val="00426577"/>
    <w:rsid w:val="00434E3C"/>
    <w:rsid w:val="00440A59"/>
    <w:rsid w:val="00442054"/>
    <w:rsid w:val="004420EC"/>
    <w:rsid w:val="0044567B"/>
    <w:rsid w:val="0045030C"/>
    <w:rsid w:val="0045174D"/>
    <w:rsid w:val="00451F96"/>
    <w:rsid w:val="0045469D"/>
    <w:rsid w:val="00463D56"/>
    <w:rsid w:val="0046451C"/>
    <w:rsid w:val="00471B26"/>
    <w:rsid w:val="00472FA4"/>
    <w:rsid w:val="004742B1"/>
    <w:rsid w:val="0048047B"/>
    <w:rsid w:val="0048148A"/>
    <w:rsid w:val="00483191"/>
    <w:rsid w:val="00490263"/>
    <w:rsid w:val="004920F9"/>
    <w:rsid w:val="00492886"/>
    <w:rsid w:val="004935D1"/>
    <w:rsid w:val="004936B5"/>
    <w:rsid w:val="00497824"/>
    <w:rsid w:val="004A3D50"/>
    <w:rsid w:val="004A47AF"/>
    <w:rsid w:val="004A5BE7"/>
    <w:rsid w:val="004A7A43"/>
    <w:rsid w:val="004A7E72"/>
    <w:rsid w:val="004B4359"/>
    <w:rsid w:val="004B586F"/>
    <w:rsid w:val="004C4D7B"/>
    <w:rsid w:val="004C7593"/>
    <w:rsid w:val="004D050F"/>
    <w:rsid w:val="004D0CFB"/>
    <w:rsid w:val="004D24A3"/>
    <w:rsid w:val="004D2A6D"/>
    <w:rsid w:val="004D5163"/>
    <w:rsid w:val="004D7C06"/>
    <w:rsid w:val="004E06AA"/>
    <w:rsid w:val="004E1671"/>
    <w:rsid w:val="004E1F9D"/>
    <w:rsid w:val="004E71AB"/>
    <w:rsid w:val="004F1A7E"/>
    <w:rsid w:val="004F666E"/>
    <w:rsid w:val="004F7921"/>
    <w:rsid w:val="00502D74"/>
    <w:rsid w:val="005032D1"/>
    <w:rsid w:val="00504ACA"/>
    <w:rsid w:val="00506416"/>
    <w:rsid w:val="00507370"/>
    <w:rsid w:val="00510D63"/>
    <w:rsid w:val="00512CCE"/>
    <w:rsid w:val="0051326B"/>
    <w:rsid w:val="00514E03"/>
    <w:rsid w:val="00515AF6"/>
    <w:rsid w:val="00516404"/>
    <w:rsid w:val="005176C0"/>
    <w:rsid w:val="00520020"/>
    <w:rsid w:val="00521B85"/>
    <w:rsid w:val="005231A4"/>
    <w:rsid w:val="00535737"/>
    <w:rsid w:val="005362DE"/>
    <w:rsid w:val="005446BA"/>
    <w:rsid w:val="00544896"/>
    <w:rsid w:val="00544A63"/>
    <w:rsid w:val="00545150"/>
    <w:rsid w:val="00545B87"/>
    <w:rsid w:val="00551966"/>
    <w:rsid w:val="00551E1B"/>
    <w:rsid w:val="005521C2"/>
    <w:rsid w:val="00554BA1"/>
    <w:rsid w:val="00554DAB"/>
    <w:rsid w:val="005564BE"/>
    <w:rsid w:val="00556C50"/>
    <w:rsid w:val="00557315"/>
    <w:rsid w:val="00561F1D"/>
    <w:rsid w:val="00563BE3"/>
    <w:rsid w:val="0056645D"/>
    <w:rsid w:val="00576E31"/>
    <w:rsid w:val="0058125D"/>
    <w:rsid w:val="00584E46"/>
    <w:rsid w:val="005877A8"/>
    <w:rsid w:val="00594259"/>
    <w:rsid w:val="0059729A"/>
    <w:rsid w:val="005A0F80"/>
    <w:rsid w:val="005A363C"/>
    <w:rsid w:val="005A41C6"/>
    <w:rsid w:val="005A4E65"/>
    <w:rsid w:val="005B1519"/>
    <w:rsid w:val="005B2089"/>
    <w:rsid w:val="005B3736"/>
    <w:rsid w:val="005C1F10"/>
    <w:rsid w:val="005C2A33"/>
    <w:rsid w:val="005C4FA3"/>
    <w:rsid w:val="005C763B"/>
    <w:rsid w:val="005D1663"/>
    <w:rsid w:val="005D69AA"/>
    <w:rsid w:val="005E2125"/>
    <w:rsid w:val="005E2AD9"/>
    <w:rsid w:val="005E3084"/>
    <w:rsid w:val="005E4DEC"/>
    <w:rsid w:val="005F14EC"/>
    <w:rsid w:val="005F1CD4"/>
    <w:rsid w:val="005F6C14"/>
    <w:rsid w:val="00602A24"/>
    <w:rsid w:val="00603EE1"/>
    <w:rsid w:val="0060575E"/>
    <w:rsid w:val="00607A6E"/>
    <w:rsid w:val="0061182F"/>
    <w:rsid w:val="00623507"/>
    <w:rsid w:val="00626051"/>
    <w:rsid w:val="00633538"/>
    <w:rsid w:val="0063539D"/>
    <w:rsid w:val="006368F8"/>
    <w:rsid w:val="006472D3"/>
    <w:rsid w:val="0065217E"/>
    <w:rsid w:val="00656070"/>
    <w:rsid w:val="00660222"/>
    <w:rsid w:val="0066369F"/>
    <w:rsid w:val="00666E57"/>
    <w:rsid w:val="00673173"/>
    <w:rsid w:val="00673C1C"/>
    <w:rsid w:val="00675D9C"/>
    <w:rsid w:val="00676DCC"/>
    <w:rsid w:val="006813D0"/>
    <w:rsid w:val="006846A8"/>
    <w:rsid w:val="006906D1"/>
    <w:rsid w:val="0069329E"/>
    <w:rsid w:val="006940BC"/>
    <w:rsid w:val="00694EA5"/>
    <w:rsid w:val="00695616"/>
    <w:rsid w:val="006961FF"/>
    <w:rsid w:val="00696F71"/>
    <w:rsid w:val="00697500"/>
    <w:rsid w:val="006A11DB"/>
    <w:rsid w:val="006A1EE2"/>
    <w:rsid w:val="006A3F33"/>
    <w:rsid w:val="006A46A0"/>
    <w:rsid w:val="006A4970"/>
    <w:rsid w:val="006A6BB0"/>
    <w:rsid w:val="006A7956"/>
    <w:rsid w:val="006B04F0"/>
    <w:rsid w:val="006B24C9"/>
    <w:rsid w:val="006B2FE4"/>
    <w:rsid w:val="006B53AC"/>
    <w:rsid w:val="006B621B"/>
    <w:rsid w:val="006B74E0"/>
    <w:rsid w:val="006C0160"/>
    <w:rsid w:val="006C0805"/>
    <w:rsid w:val="006C4A70"/>
    <w:rsid w:val="006C4F9D"/>
    <w:rsid w:val="006C52DC"/>
    <w:rsid w:val="006C69C3"/>
    <w:rsid w:val="006D1CDF"/>
    <w:rsid w:val="006D2F08"/>
    <w:rsid w:val="006D3D47"/>
    <w:rsid w:val="006D71F4"/>
    <w:rsid w:val="006D7CBA"/>
    <w:rsid w:val="006E1A78"/>
    <w:rsid w:val="006E20E9"/>
    <w:rsid w:val="006E275B"/>
    <w:rsid w:val="006E5B75"/>
    <w:rsid w:val="006E5D04"/>
    <w:rsid w:val="006E6A9E"/>
    <w:rsid w:val="006F0077"/>
    <w:rsid w:val="006F2D77"/>
    <w:rsid w:val="006F3619"/>
    <w:rsid w:val="006F4ED4"/>
    <w:rsid w:val="006F5415"/>
    <w:rsid w:val="006F5B36"/>
    <w:rsid w:val="006F666F"/>
    <w:rsid w:val="006F7A19"/>
    <w:rsid w:val="0070406A"/>
    <w:rsid w:val="00710E68"/>
    <w:rsid w:val="00713E8C"/>
    <w:rsid w:val="00716A6A"/>
    <w:rsid w:val="007208C7"/>
    <w:rsid w:val="00723B6B"/>
    <w:rsid w:val="00725806"/>
    <w:rsid w:val="00725CFE"/>
    <w:rsid w:val="00727C0F"/>
    <w:rsid w:val="00731D56"/>
    <w:rsid w:val="00732D66"/>
    <w:rsid w:val="00736544"/>
    <w:rsid w:val="00737CAB"/>
    <w:rsid w:val="00742BBC"/>
    <w:rsid w:val="00750963"/>
    <w:rsid w:val="007525DD"/>
    <w:rsid w:val="00753322"/>
    <w:rsid w:val="00765C0B"/>
    <w:rsid w:val="00766CDD"/>
    <w:rsid w:val="00771BD5"/>
    <w:rsid w:val="0077475D"/>
    <w:rsid w:val="007837C0"/>
    <w:rsid w:val="00785FFD"/>
    <w:rsid w:val="00795870"/>
    <w:rsid w:val="00797BF5"/>
    <w:rsid w:val="007A11B9"/>
    <w:rsid w:val="007A1960"/>
    <w:rsid w:val="007A4358"/>
    <w:rsid w:val="007A61F4"/>
    <w:rsid w:val="007B0AD5"/>
    <w:rsid w:val="007B0B07"/>
    <w:rsid w:val="007B2DA6"/>
    <w:rsid w:val="007B66B9"/>
    <w:rsid w:val="007B68F5"/>
    <w:rsid w:val="007B6967"/>
    <w:rsid w:val="007C247D"/>
    <w:rsid w:val="007C5C54"/>
    <w:rsid w:val="007C6AF2"/>
    <w:rsid w:val="007D1D39"/>
    <w:rsid w:val="007D2AF6"/>
    <w:rsid w:val="007D666B"/>
    <w:rsid w:val="007E43F9"/>
    <w:rsid w:val="007E5D11"/>
    <w:rsid w:val="007F2278"/>
    <w:rsid w:val="007F35FB"/>
    <w:rsid w:val="007F6808"/>
    <w:rsid w:val="007F6FC9"/>
    <w:rsid w:val="00800992"/>
    <w:rsid w:val="00802067"/>
    <w:rsid w:val="00803E56"/>
    <w:rsid w:val="00805F41"/>
    <w:rsid w:val="00810329"/>
    <w:rsid w:val="00810DD7"/>
    <w:rsid w:val="0081532E"/>
    <w:rsid w:val="00817013"/>
    <w:rsid w:val="00817B8E"/>
    <w:rsid w:val="008204CE"/>
    <w:rsid w:val="00824FC4"/>
    <w:rsid w:val="00825F94"/>
    <w:rsid w:val="008314E6"/>
    <w:rsid w:val="00833E4A"/>
    <w:rsid w:val="00837E45"/>
    <w:rsid w:val="0084158D"/>
    <w:rsid w:val="00842A1A"/>
    <w:rsid w:val="008459B5"/>
    <w:rsid w:val="00845DD6"/>
    <w:rsid w:val="00845E8E"/>
    <w:rsid w:val="008463BE"/>
    <w:rsid w:val="008472CD"/>
    <w:rsid w:val="00851174"/>
    <w:rsid w:val="008530FA"/>
    <w:rsid w:val="00855FCB"/>
    <w:rsid w:val="00856EE8"/>
    <w:rsid w:val="00860518"/>
    <w:rsid w:val="00864365"/>
    <w:rsid w:val="0086528A"/>
    <w:rsid w:val="00865E68"/>
    <w:rsid w:val="0087092E"/>
    <w:rsid w:val="00877955"/>
    <w:rsid w:val="008824BA"/>
    <w:rsid w:val="0088279C"/>
    <w:rsid w:val="00882B20"/>
    <w:rsid w:val="00885A1C"/>
    <w:rsid w:val="00887805"/>
    <w:rsid w:val="00893FE8"/>
    <w:rsid w:val="0089474F"/>
    <w:rsid w:val="008953E8"/>
    <w:rsid w:val="008A076B"/>
    <w:rsid w:val="008A17CD"/>
    <w:rsid w:val="008A6610"/>
    <w:rsid w:val="008B5A21"/>
    <w:rsid w:val="008B669B"/>
    <w:rsid w:val="008B68C5"/>
    <w:rsid w:val="008C63F5"/>
    <w:rsid w:val="008C7853"/>
    <w:rsid w:val="008D350F"/>
    <w:rsid w:val="008D5192"/>
    <w:rsid w:val="008D5252"/>
    <w:rsid w:val="008E1AD0"/>
    <w:rsid w:val="008E6551"/>
    <w:rsid w:val="008F314F"/>
    <w:rsid w:val="008F345A"/>
    <w:rsid w:val="008F7947"/>
    <w:rsid w:val="009006D2"/>
    <w:rsid w:val="0090189D"/>
    <w:rsid w:val="00903BEC"/>
    <w:rsid w:val="00911ECC"/>
    <w:rsid w:val="00911FFD"/>
    <w:rsid w:val="0091217E"/>
    <w:rsid w:val="0092503E"/>
    <w:rsid w:val="00925CDF"/>
    <w:rsid w:val="00932380"/>
    <w:rsid w:val="00935419"/>
    <w:rsid w:val="00946C40"/>
    <w:rsid w:val="00946DB8"/>
    <w:rsid w:val="00947026"/>
    <w:rsid w:val="009473FD"/>
    <w:rsid w:val="009506EB"/>
    <w:rsid w:val="00953575"/>
    <w:rsid w:val="00953EE8"/>
    <w:rsid w:val="0095494C"/>
    <w:rsid w:val="00955D30"/>
    <w:rsid w:val="009571C0"/>
    <w:rsid w:val="009575C9"/>
    <w:rsid w:val="009609BB"/>
    <w:rsid w:val="009611FB"/>
    <w:rsid w:val="009734B5"/>
    <w:rsid w:val="0097353C"/>
    <w:rsid w:val="0098276D"/>
    <w:rsid w:val="009842C6"/>
    <w:rsid w:val="00986FEF"/>
    <w:rsid w:val="00990A16"/>
    <w:rsid w:val="00994AB3"/>
    <w:rsid w:val="009A1B01"/>
    <w:rsid w:val="009A6D58"/>
    <w:rsid w:val="009B2A04"/>
    <w:rsid w:val="009B409B"/>
    <w:rsid w:val="009B5B68"/>
    <w:rsid w:val="009C128A"/>
    <w:rsid w:val="009C1A70"/>
    <w:rsid w:val="009C2F9D"/>
    <w:rsid w:val="009C3F05"/>
    <w:rsid w:val="009D054B"/>
    <w:rsid w:val="009D0972"/>
    <w:rsid w:val="009D1EEA"/>
    <w:rsid w:val="009D24E1"/>
    <w:rsid w:val="009D57F6"/>
    <w:rsid w:val="009E0A9D"/>
    <w:rsid w:val="009E176C"/>
    <w:rsid w:val="009E17A7"/>
    <w:rsid w:val="009E1F1A"/>
    <w:rsid w:val="009E4D42"/>
    <w:rsid w:val="009E5799"/>
    <w:rsid w:val="009E6040"/>
    <w:rsid w:val="009E7175"/>
    <w:rsid w:val="009F0CA2"/>
    <w:rsid w:val="009F136A"/>
    <w:rsid w:val="009F5D04"/>
    <w:rsid w:val="009F5FA9"/>
    <w:rsid w:val="009F6DBF"/>
    <w:rsid w:val="009F70AB"/>
    <w:rsid w:val="00A06DCA"/>
    <w:rsid w:val="00A10F12"/>
    <w:rsid w:val="00A13A27"/>
    <w:rsid w:val="00A13E22"/>
    <w:rsid w:val="00A17A20"/>
    <w:rsid w:val="00A33868"/>
    <w:rsid w:val="00A36913"/>
    <w:rsid w:val="00A40076"/>
    <w:rsid w:val="00A403FE"/>
    <w:rsid w:val="00A433B1"/>
    <w:rsid w:val="00A435D1"/>
    <w:rsid w:val="00A44071"/>
    <w:rsid w:val="00A53C3F"/>
    <w:rsid w:val="00A54D64"/>
    <w:rsid w:val="00A5507D"/>
    <w:rsid w:val="00A62FB9"/>
    <w:rsid w:val="00A63AC4"/>
    <w:rsid w:val="00A63E60"/>
    <w:rsid w:val="00A643F7"/>
    <w:rsid w:val="00A64AD9"/>
    <w:rsid w:val="00A65B50"/>
    <w:rsid w:val="00A7218B"/>
    <w:rsid w:val="00A722CD"/>
    <w:rsid w:val="00A74467"/>
    <w:rsid w:val="00A74D70"/>
    <w:rsid w:val="00A763D2"/>
    <w:rsid w:val="00A81D0A"/>
    <w:rsid w:val="00A87C7B"/>
    <w:rsid w:val="00A941D8"/>
    <w:rsid w:val="00A95BE2"/>
    <w:rsid w:val="00A960F2"/>
    <w:rsid w:val="00A9674C"/>
    <w:rsid w:val="00A96EF7"/>
    <w:rsid w:val="00AA03A9"/>
    <w:rsid w:val="00AA0E65"/>
    <w:rsid w:val="00AA1F75"/>
    <w:rsid w:val="00AA29C0"/>
    <w:rsid w:val="00AA4FA9"/>
    <w:rsid w:val="00AA585E"/>
    <w:rsid w:val="00AB2BB9"/>
    <w:rsid w:val="00AB3987"/>
    <w:rsid w:val="00AB4504"/>
    <w:rsid w:val="00AB5868"/>
    <w:rsid w:val="00AC0933"/>
    <w:rsid w:val="00AC2DE9"/>
    <w:rsid w:val="00AC3E04"/>
    <w:rsid w:val="00AC4F7E"/>
    <w:rsid w:val="00AC7DA5"/>
    <w:rsid w:val="00AD057B"/>
    <w:rsid w:val="00AD1087"/>
    <w:rsid w:val="00AD4C93"/>
    <w:rsid w:val="00AD64AC"/>
    <w:rsid w:val="00AD6CF0"/>
    <w:rsid w:val="00AD7E6C"/>
    <w:rsid w:val="00AD7E90"/>
    <w:rsid w:val="00AE0931"/>
    <w:rsid w:val="00AE183F"/>
    <w:rsid w:val="00AE2828"/>
    <w:rsid w:val="00AE36F6"/>
    <w:rsid w:val="00AE4E5F"/>
    <w:rsid w:val="00AF0AB4"/>
    <w:rsid w:val="00B03A53"/>
    <w:rsid w:val="00B05E58"/>
    <w:rsid w:val="00B06725"/>
    <w:rsid w:val="00B12080"/>
    <w:rsid w:val="00B13367"/>
    <w:rsid w:val="00B1404D"/>
    <w:rsid w:val="00B30682"/>
    <w:rsid w:val="00B3323E"/>
    <w:rsid w:val="00B335D2"/>
    <w:rsid w:val="00B335FB"/>
    <w:rsid w:val="00B36AB9"/>
    <w:rsid w:val="00B3717B"/>
    <w:rsid w:val="00B408DC"/>
    <w:rsid w:val="00B4297A"/>
    <w:rsid w:val="00B45A85"/>
    <w:rsid w:val="00B45FEB"/>
    <w:rsid w:val="00B47FEC"/>
    <w:rsid w:val="00B51627"/>
    <w:rsid w:val="00B55B8B"/>
    <w:rsid w:val="00B7316B"/>
    <w:rsid w:val="00B73C91"/>
    <w:rsid w:val="00B73D1F"/>
    <w:rsid w:val="00B74119"/>
    <w:rsid w:val="00B7438E"/>
    <w:rsid w:val="00B74682"/>
    <w:rsid w:val="00B770F5"/>
    <w:rsid w:val="00B77613"/>
    <w:rsid w:val="00B86E7A"/>
    <w:rsid w:val="00B879C9"/>
    <w:rsid w:val="00B901B9"/>
    <w:rsid w:val="00B93D09"/>
    <w:rsid w:val="00B948FE"/>
    <w:rsid w:val="00B96E08"/>
    <w:rsid w:val="00BA1494"/>
    <w:rsid w:val="00BA51FF"/>
    <w:rsid w:val="00BB3AC5"/>
    <w:rsid w:val="00BB65A2"/>
    <w:rsid w:val="00BB75B5"/>
    <w:rsid w:val="00BB7E5E"/>
    <w:rsid w:val="00BC0FE0"/>
    <w:rsid w:val="00BC2568"/>
    <w:rsid w:val="00BC36DB"/>
    <w:rsid w:val="00BC4100"/>
    <w:rsid w:val="00BC7346"/>
    <w:rsid w:val="00BD0911"/>
    <w:rsid w:val="00BD0916"/>
    <w:rsid w:val="00BD0DA2"/>
    <w:rsid w:val="00BD0DEC"/>
    <w:rsid w:val="00BD22D0"/>
    <w:rsid w:val="00BD51A9"/>
    <w:rsid w:val="00BD5911"/>
    <w:rsid w:val="00BD6E9F"/>
    <w:rsid w:val="00BE2B3E"/>
    <w:rsid w:val="00BF274C"/>
    <w:rsid w:val="00C07DF3"/>
    <w:rsid w:val="00C11D41"/>
    <w:rsid w:val="00C16DA7"/>
    <w:rsid w:val="00C20516"/>
    <w:rsid w:val="00C246FB"/>
    <w:rsid w:val="00C314A3"/>
    <w:rsid w:val="00C31B94"/>
    <w:rsid w:val="00C32C6A"/>
    <w:rsid w:val="00C33776"/>
    <w:rsid w:val="00C3438D"/>
    <w:rsid w:val="00C349BD"/>
    <w:rsid w:val="00C37FB0"/>
    <w:rsid w:val="00C41D4C"/>
    <w:rsid w:val="00C575A1"/>
    <w:rsid w:val="00C62A54"/>
    <w:rsid w:val="00C63589"/>
    <w:rsid w:val="00C63C20"/>
    <w:rsid w:val="00C6719A"/>
    <w:rsid w:val="00C70816"/>
    <w:rsid w:val="00C70D12"/>
    <w:rsid w:val="00C76787"/>
    <w:rsid w:val="00C81A05"/>
    <w:rsid w:val="00C83745"/>
    <w:rsid w:val="00C85F95"/>
    <w:rsid w:val="00C9670D"/>
    <w:rsid w:val="00C9719E"/>
    <w:rsid w:val="00CA525D"/>
    <w:rsid w:val="00CA75BA"/>
    <w:rsid w:val="00CB28B1"/>
    <w:rsid w:val="00CB42A0"/>
    <w:rsid w:val="00CB51D0"/>
    <w:rsid w:val="00CC4C7A"/>
    <w:rsid w:val="00CC660A"/>
    <w:rsid w:val="00CD12F7"/>
    <w:rsid w:val="00CD13D8"/>
    <w:rsid w:val="00CD3A75"/>
    <w:rsid w:val="00CD76B9"/>
    <w:rsid w:val="00CD7AEF"/>
    <w:rsid w:val="00CE7B26"/>
    <w:rsid w:val="00CF429F"/>
    <w:rsid w:val="00CF4C44"/>
    <w:rsid w:val="00D01F48"/>
    <w:rsid w:val="00D023E7"/>
    <w:rsid w:val="00D02C47"/>
    <w:rsid w:val="00D03158"/>
    <w:rsid w:val="00D04B3B"/>
    <w:rsid w:val="00D04C16"/>
    <w:rsid w:val="00D04E64"/>
    <w:rsid w:val="00D05D80"/>
    <w:rsid w:val="00D07797"/>
    <w:rsid w:val="00D15E20"/>
    <w:rsid w:val="00D177B9"/>
    <w:rsid w:val="00D17A7A"/>
    <w:rsid w:val="00D227FA"/>
    <w:rsid w:val="00D23695"/>
    <w:rsid w:val="00D271FF"/>
    <w:rsid w:val="00D27B8E"/>
    <w:rsid w:val="00D3142F"/>
    <w:rsid w:val="00D31846"/>
    <w:rsid w:val="00D318ED"/>
    <w:rsid w:val="00D31AAC"/>
    <w:rsid w:val="00D3410D"/>
    <w:rsid w:val="00D34F51"/>
    <w:rsid w:val="00D35A54"/>
    <w:rsid w:val="00D435F8"/>
    <w:rsid w:val="00D45F9C"/>
    <w:rsid w:val="00D47442"/>
    <w:rsid w:val="00D51001"/>
    <w:rsid w:val="00D52AEE"/>
    <w:rsid w:val="00D56CDC"/>
    <w:rsid w:val="00D57438"/>
    <w:rsid w:val="00D629D6"/>
    <w:rsid w:val="00D62B8F"/>
    <w:rsid w:val="00D6343C"/>
    <w:rsid w:val="00D642A4"/>
    <w:rsid w:val="00D67F42"/>
    <w:rsid w:val="00D70DD2"/>
    <w:rsid w:val="00D72248"/>
    <w:rsid w:val="00D7588D"/>
    <w:rsid w:val="00D75C66"/>
    <w:rsid w:val="00D76F55"/>
    <w:rsid w:val="00D83B80"/>
    <w:rsid w:val="00D85E50"/>
    <w:rsid w:val="00D872F1"/>
    <w:rsid w:val="00D902E5"/>
    <w:rsid w:val="00D91817"/>
    <w:rsid w:val="00D9286A"/>
    <w:rsid w:val="00D9511E"/>
    <w:rsid w:val="00D95D80"/>
    <w:rsid w:val="00D97311"/>
    <w:rsid w:val="00D977D9"/>
    <w:rsid w:val="00DA5177"/>
    <w:rsid w:val="00DA552C"/>
    <w:rsid w:val="00DA5733"/>
    <w:rsid w:val="00DA5D02"/>
    <w:rsid w:val="00DA5D25"/>
    <w:rsid w:val="00DA6280"/>
    <w:rsid w:val="00DA62B0"/>
    <w:rsid w:val="00DA6DB1"/>
    <w:rsid w:val="00DA7364"/>
    <w:rsid w:val="00DB71AB"/>
    <w:rsid w:val="00DC1514"/>
    <w:rsid w:val="00DC1BBE"/>
    <w:rsid w:val="00DC1DFD"/>
    <w:rsid w:val="00DC4545"/>
    <w:rsid w:val="00DC58AE"/>
    <w:rsid w:val="00DC7469"/>
    <w:rsid w:val="00DD09C2"/>
    <w:rsid w:val="00DD0B64"/>
    <w:rsid w:val="00DD192D"/>
    <w:rsid w:val="00DD1E14"/>
    <w:rsid w:val="00DD4EBA"/>
    <w:rsid w:val="00DD74FC"/>
    <w:rsid w:val="00DD7531"/>
    <w:rsid w:val="00DE2355"/>
    <w:rsid w:val="00DE3454"/>
    <w:rsid w:val="00DE6A0B"/>
    <w:rsid w:val="00DE75D5"/>
    <w:rsid w:val="00DF3096"/>
    <w:rsid w:val="00DF33C3"/>
    <w:rsid w:val="00DF66FF"/>
    <w:rsid w:val="00E00CCE"/>
    <w:rsid w:val="00E02FB8"/>
    <w:rsid w:val="00E033E4"/>
    <w:rsid w:val="00E0738C"/>
    <w:rsid w:val="00E10E24"/>
    <w:rsid w:val="00E13072"/>
    <w:rsid w:val="00E13105"/>
    <w:rsid w:val="00E1316D"/>
    <w:rsid w:val="00E17919"/>
    <w:rsid w:val="00E17A6A"/>
    <w:rsid w:val="00E20014"/>
    <w:rsid w:val="00E2448A"/>
    <w:rsid w:val="00E2563A"/>
    <w:rsid w:val="00E30024"/>
    <w:rsid w:val="00E32148"/>
    <w:rsid w:val="00E32191"/>
    <w:rsid w:val="00E34B9C"/>
    <w:rsid w:val="00E34F70"/>
    <w:rsid w:val="00E3754B"/>
    <w:rsid w:val="00E3795E"/>
    <w:rsid w:val="00E410BD"/>
    <w:rsid w:val="00E41564"/>
    <w:rsid w:val="00E415A4"/>
    <w:rsid w:val="00E42C31"/>
    <w:rsid w:val="00E42D3B"/>
    <w:rsid w:val="00E45366"/>
    <w:rsid w:val="00E46E01"/>
    <w:rsid w:val="00E530A1"/>
    <w:rsid w:val="00E55B58"/>
    <w:rsid w:val="00E640AA"/>
    <w:rsid w:val="00E64B39"/>
    <w:rsid w:val="00E66755"/>
    <w:rsid w:val="00E74790"/>
    <w:rsid w:val="00E7597D"/>
    <w:rsid w:val="00E76C1F"/>
    <w:rsid w:val="00E7746C"/>
    <w:rsid w:val="00E777E6"/>
    <w:rsid w:val="00E816C6"/>
    <w:rsid w:val="00E84D32"/>
    <w:rsid w:val="00E850EE"/>
    <w:rsid w:val="00E872AE"/>
    <w:rsid w:val="00E925C2"/>
    <w:rsid w:val="00E941D0"/>
    <w:rsid w:val="00E96165"/>
    <w:rsid w:val="00EA15F3"/>
    <w:rsid w:val="00EA43AD"/>
    <w:rsid w:val="00EB3990"/>
    <w:rsid w:val="00EB412E"/>
    <w:rsid w:val="00EB4138"/>
    <w:rsid w:val="00EC1CEE"/>
    <w:rsid w:val="00EC33FB"/>
    <w:rsid w:val="00EC5F66"/>
    <w:rsid w:val="00EC7E15"/>
    <w:rsid w:val="00ED0D7A"/>
    <w:rsid w:val="00ED1A19"/>
    <w:rsid w:val="00ED2380"/>
    <w:rsid w:val="00ED540B"/>
    <w:rsid w:val="00ED620C"/>
    <w:rsid w:val="00ED6B30"/>
    <w:rsid w:val="00ED7232"/>
    <w:rsid w:val="00EE1DBF"/>
    <w:rsid w:val="00EE4E92"/>
    <w:rsid w:val="00EE68BE"/>
    <w:rsid w:val="00EE74BA"/>
    <w:rsid w:val="00EF57B5"/>
    <w:rsid w:val="00F01293"/>
    <w:rsid w:val="00F06FF4"/>
    <w:rsid w:val="00F13373"/>
    <w:rsid w:val="00F17215"/>
    <w:rsid w:val="00F24D69"/>
    <w:rsid w:val="00F24E0C"/>
    <w:rsid w:val="00F253B4"/>
    <w:rsid w:val="00F31197"/>
    <w:rsid w:val="00F32F71"/>
    <w:rsid w:val="00F351BF"/>
    <w:rsid w:val="00F36738"/>
    <w:rsid w:val="00F50C91"/>
    <w:rsid w:val="00F50EAF"/>
    <w:rsid w:val="00F526AC"/>
    <w:rsid w:val="00F528A5"/>
    <w:rsid w:val="00F54477"/>
    <w:rsid w:val="00F548BE"/>
    <w:rsid w:val="00F55205"/>
    <w:rsid w:val="00F61EC1"/>
    <w:rsid w:val="00F639A5"/>
    <w:rsid w:val="00F64B73"/>
    <w:rsid w:val="00F64DE8"/>
    <w:rsid w:val="00F66CE1"/>
    <w:rsid w:val="00F70030"/>
    <w:rsid w:val="00F728DD"/>
    <w:rsid w:val="00F73BA9"/>
    <w:rsid w:val="00F7453A"/>
    <w:rsid w:val="00F7471A"/>
    <w:rsid w:val="00F80283"/>
    <w:rsid w:val="00F80A46"/>
    <w:rsid w:val="00F827FF"/>
    <w:rsid w:val="00F846C1"/>
    <w:rsid w:val="00F85E41"/>
    <w:rsid w:val="00F8680A"/>
    <w:rsid w:val="00F8754E"/>
    <w:rsid w:val="00F91661"/>
    <w:rsid w:val="00F91999"/>
    <w:rsid w:val="00F95211"/>
    <w:rsid w:val="00F97218"/>
    <w:rsid w:val="00F97D8B"/>
    <w:rsid w:val="00FA0AAE"/>
    <w:rsid w:val="00FA100C"/>
    <w:rsid w:val="00FA271C"/>
    <w:rsid w:val="00FA4E7C"/>
    <w:rsid w:val="00FB01CF"/>
    <w:rsid w:val="00FB13C7"/>
    <w:rsid w:val="00FB1EDF"/>
    <w:rsid w:val="00FB2060"/>
    <w:rsid w:val="00FB26E8"/>
    <w:rsid w:val="00FC0325"/>
    <w:rsid w:val="00FC0846"/>
    <w:rsid w:val="00FC13B3"/>
    <w:rsid w:val="00FC1416"/>
    <w:rsid w:val="00FC285F"/>
    <w:rsid w:val="00FC3D22"/>
    <w:rsid w:val="00FD45C5"/>
    <w:rsid w:val="00FD5772"/>
    <w:rsid w:val="00FE1A2A"/>
    <w:rsid w:val="00FE3AAA"/>
    <w:rsid w:val="00FF3CEE"/>
    <w:rsid w:val="00FF3F34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3" w:unhideWhenUsed="0"/>
    <w:lsdException w:name="Body Text Indent 2" w:unhideWhenUsed="0"/>
    <w:lsdException w:name="Body Text Indent 3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22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B05E58"/>
    <w:pPr>
      <w:keepNext/>
      <w:jc w:val="both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9"/>
    <w:rsid w:val="0006707C"/>
    <w:rPr>
      <w:rFonts w:ascii="Cambria" w:hAnsi="Cambria" w:cs="Cambria"/>
      <w:b/>
      <w:bCs/>
      <w:kern w:val="32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semiHidden/>
    <w:rsid w:val="00B05E58"/>
    <w:pPr>
      <w:jc w:val="both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customStyle="1" w:styleId="Sangra2detindependiente1">
    <w:name w:val="Sangría 2 de t. independiente1"/>
    <w:basedOn w:val="Normal"/>
    <w:uiPriority w:val="99"/>
    <w:rsid w:val="00B05E58"/>
    <w:pPr>
      <w:ind w:left="426" w:hanging="426"/>
      <w:jc w:val="both"/>
    </w:pPr>
    <w:rPr>
      <w:sz w:val="22"/>
      <w:szCs w:val="22"/>
      <w:lang w:val="es-ES_tradnl"/>
    </w:rPr>
  </w:style>
  <w:style w:type="paragraph" w:customStyle="1" w:styleId="Textoindependiente21">
    <w:name w:val="Texto independiente 21"/>
    <w:basedOn w:val="Normal"/>
    <w:uiPriority w:val="99"/>
    <w:rsid w:val="00B05E58"/>
    <w:pPr>
      <w:jc w:val="both"/>
    </w:pPr>
    <w:rPr>
      <w:b/>
      <w:bCs/>
      <w:i/>
      <w:iCs/>
    </w:rPr>
  </w:style>
  <w:style w:type="paragraph" w:styleId="Textoindependiente2">
    <w:name w:val="Body Text 2"/>
    <w:basedOn w:val="Normal"/>
    <w:link w:val="Textoindependiente2Car"/>
    <w:uiPriority w:val="99"/>
    <w:semiHidden/>
    <w:rsid w:val="00B05E58"/>
    <w:pPr>
      <w:jc w:val="both"/>
    </w:pPr>
    <w:rPr>
      <w:color w:val="000000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semiHidden/>
    <w:rsid w:val="00B05E58"/>
    <w:pPr>
      <w:ind w:left="284" w:hanging="284"/>
      <w:jc w:val="both"/>
    </w:pPr>
    <w:rPr>
      <w:sz w:val="21"/>
      <w:szCs w:val="21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Sangra2detindependiente">
    <w:name w:val="Body Text Indent 2"/>
    <w:basedOn w:val="Normal"/>
    <w:link w:val="Sangra2detindependienteCar"/>
    <w:uiPriority w:val="99"/>
    <w:semiHidden/>
    <w:rsid w:val="00B05E58"/>
    <w:pPr>
      <w:ind w:left="360"/>
      <w:jc w:val="both"/>
    </w:p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Textoindependiente3">
    <w:name w:val="Body Text 3"/>
    <w:basedOn w:val="Normal"/>
    <w:link w:val="Textoindependiente3Car"/>
    <w:uiPriority w:val="99"/>
    <w:semiHidden/>
    <w:rsid w:val="00B05E58"/>
    <w:pPr>
      <w:jc w:val="both"/>
    </w:pPr>
    <w:rPr>
      <w:b/>
      <w:bCs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6707C"/>
    <w:rPr>
      <w:rFonts w:ascii="Arial" w:hAnsi="Arial" w:cs="Arial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rsid w:val="00B05E5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B05E5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6707C"/>
    <w:rPr>
      <w:rFonts w:ascii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B05E5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6707C"/>
    <w:rPr>
      <w:rFonts w:ascii="Arial" w:hAnsi="Arial" w:cs="Arial"/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rsid w:val="00B05E58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6707C"/>
    <w:rPr>
      <w:rFonts w:cs="Times New Roman"/>
      <w:sz w:val="2"/>
      <w:szCs w:val="2"/>
    </w:rPr>
  </w:style>
  <w:style w:type="character" w:styleId="Hipervnculo">
    <w:name w:val="Hyperlink"/>
    <w:basedOn w:val="Fuentedeprrafopredeter"/>
    <w:uiPriority w:val="99"/>
    <w:semiHidden/>
    <w:rsid w:val="00B05E58"/>
    <w:rPr>
      <w:rFonts w:cs="Times New Roman"/>
      <w:color w:val="0000FF"/>
      <w:u w:val="single"/>
    </w:rPr>
  </w:style>
  <w:style w:type="paragraph" w:styleId="Encabezado">
    <w:name w:val="header"/>
    <w:basedOn w:val="Normal"/>
    <w:link w:val="Encabezado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EA43A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A43AD"/>
    <w:rPr>
      <w:rFonts w:ascii="Arial" w:hAnsi="Arial" w:cs="Arial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D7588D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06707C"/>
    <w:rPr>
      <w:rFonts w:ascii="Arial" w:hAnsi="Arial" w:cs="Arial"/>
      <w:sz w:val="16"/>
      <w:szCs w:val="16"/>
    </w:rPr>
  </w:style>
  <w:style w:type="paragraph" w:customStyle="1" w:styleId="CarCarCarCarCarCar">
    <w:name w:val="Car Car Car Car Car Car"/>
    <w:basedOn w:val="Normal"/>
    <w:autoRedefine/>
    <w:uiPriority w:val="99"/>
    <w:rsid w:val="007C5C54"/>
    <w:pPr>
      <w:overflowPunct/>
      <w:autoSpaceDE/>
      <w:autoSpaceDN/>
      <w:adjustRightInd/>
      <w:spacing w:after="160" w:line="240" w:lineRule="exact"/>
      <w:ind w:left="1080"/>
      <w:textAlignment w:val="auto"/>
    </w:pPr>
    <w:rPr>
      <w:rFonts w:ascii="Verdana" w:hAnsi="Verdana" w:cs="Verdana"/>
      <w:sz w:val="20"/>
      <w:szCs w:val="20"/>
      <w:lang w:val="en-US" w:eastAsia="en-US"/>
    </w:rPr>
  </w:style>
  <w:style w:type="paragraph" w:styleId="Prrafodelista">
    <w:name w:val="List Paragraph"/>
    <w:basedOn w:val="Normal"/>
    <w:uiPriority w:val="99"/>
    <w:qFormat/>
    <w:rsid w:val="00B74682"/>
    <w:pPr>
      <w:ind w:left="708"/>
    </w:pPr>
  </w:style>
  <w:style w:type="paragraph" w:styleId="Revisin">
    <w:name w:val="Revision"/>
    <w:hidden/>
    <w:uiPriority w:val="99"/>
    <w:semiHidden/>
    <w:rsid w:val="00A433B1"/>
    <w:rPr>
      <w:rFonts w:ascii="Arial" w:hAnsi="Arial" w:cs="Arial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99"/>
    <w:rsid w:val="005D1663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2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5117</Words>
  <Characters>28145</Characters>
  <Application>Microsoft Office Word</Application>
  <DocSecurity>0</DocSecurity>
  <Lines>234</Lines>
  <Paragraphs>66</Paragraphs>
  <ScaleCrop>false</ScaleCrop>
  <Company>INIFED</Company>
  <LinksUpToDate>false</LinksUpToDate>
  <CharactersWithSpaces>33196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CONTRATO DE OBRA A PRECIO ALZADO QUE CELEBRAN, POR UNA PARTE LA ORGANIZACIÓN DE PARTICIPACIÓN SOCIAL EN LA EDUCACIÓN DEL PLANT</dc:title>
  <dc:creator>Katya Laing</dc:creator>
  <cp:lastModifiedBy>Secretaria de Educac</cp:lastModifiedBy>
  <cp:revision>3</cp:revision>
  <cp:lastPrinted>2015-01-23T00:28:00Z</cp:lastPrinted>
  <dcterms:created xsi:type="dcterms:W3CDTF">2015-12-11T16:05:00Z</dcterms:created>
  <dcterms:modified xsi:type="dcterms:W3CDTF">2016-01-08T19:07:00Z</dcterms:modified>
</cp:coreProperties>
</file>